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4769C" w14:textId="30469B69" w:rsidR="006F5767" w:rsidDel="004127CD" w:rsidRDefault="006F5767" w:rsidP="006F5767">
      <w:pPr>
        <w:rPr>
          <w:del w:id="0" w:author="Keith Jones (NESO)" w:date="2024-12-13T10:28:00Z" w16du:dateUtc="2024-12-13T10:28:00Z"/>
          <w:rFonts w:cs="Arial"/>
        </w:rPr>
      </w:pPr>
    </w:p>
    <w:p w14:paraId="26167C2B" w14:textId="6F59B099" w:rsidR="00C66992" w:rsidDel="004127CD" w:rsidRDefault="00C66992" w:rsidP="006F5767">
      <w:pPr>
        <w:rPr>
          <w:del w:id="1" w:author="Keith Jones (NESO)" w:date="2024-12-13T10:28:00Z" w16du:dateUtc="2024-12-13T10:28:00Z"/>
          <w:rFonts w:cs="Arial"/>
        </w:rPr>
      </w:pPr>
    </w:p>
    <w:p w14:paraId="515C93B9" w14:textId="57EC7BC6" w:rsidR="00C66992" w:rsidRPr="006F5767" w:rsidDel="004127CD" w:rsidRDefault="00C66992" w:rsidP="006F5767">
      <w:pPr>
        <w:rPr>
          <w:del w:id="2" w:author="Keith Jones (NESO)" w:date="2024-12-13T10:28:00Z" w16du:dateUtc="2024-12-13T10:28:00Z"/>
        </w:rPr>
      </w:pPr>
    </w:p>
    <w:p w14:paraId="05723871" w14:textId="5CBE60CB" w:rsidR="00A54C27" w:rsidRDefault="00A54C27">
      <w:pPr>
        <w:pStyle w:val="Heading5"/>
        <w:rPr>
          <w:i/>
          <w:sz w:val="40"/>
        </w:rPr>
      </w:pPr>
      <w:r>
        <w:rPr>
          <w:i/>
          <w:sz w:val="40"/>
        </w:rPr>
        <w:t>STCP 11-2 Issue 00</w:t>
      </w:r>
      <w:r w:rsidR="004A10CD">
        <w:rPr>
          <w:i/>
          <w:sz w:val="40"/>
        </w:rPr>
        <w:t>1</w:t>
      </w:r>
      <w:ins w:id="3" w:author="Keith Jones (ESO)" w:date="2024-06-18T10:05:00Z">
        <w:r w:rsidR="00D80EC9">
          <w:rPr>
            <w:i/>
            <w:sz w:val="40"/>
          </w:rPr>
          <w:t>1</w:t>
        </w:r>
      </w:ins>
      <w:del w:id="4" w:author="Keith Jones (ESO)" w:date="2024-06-18T10:05:00Z">
        <w:r w:rsidR="004A10CD" w:rsidDel="00D80EC9">
          <w:rPr>
            <w:i/>
            <w:sz w:val="40"/>
          </w:rPr>
          <w:delText>0</w:delText>
        </w:r>
      </w:del>
      <w:r>
        <w:rPr>
          <w:i/>
          <w:sz w:val="40"/>
        </w:rPr>
        <w:t xml:space="preserve"> Outage Data Exchange</w:t>
      </w:r>
    </w:p>
    <w:p w14:paraId="09EBEB65" w14:textId="77777777" w:rsidR="00A54C27" w:rsidRDefault="00A54C27">
      <w:r>
        <w:t xml:space="preserve">  </w:t>
      </w:r>
    </w:p>
    <w:p w14:paraId="3AB238D7" w14:textId="77777777" w:rsidR="00A54C27" w:rsidRDefault="00A54C27" w:rsidP="00D078C2">
      <w:pPr>
        <w:pStyle w:val="Heading5"/>
      </w:pPr>
      <w:r>
        <w:t>STC Procedure Document Authorisation</w:t>
      </w: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 w:author="Keith Jones (NESO)" w:date="2024-12-13T10:28:00Z" w16du:dateUtc="2024-12-13T10:28: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52"/>
        <w:gridCol w:w="2268"/>
        <w:gridCol w:w="2410"/>
        <w:gridCol w:w="1418"/>
        <w:gridCol w:w="1418"/>
        <w:tblGridChange w:id="6">
          <w:tblGrid>
            <w:gridCol w:w="2552"/>
            <w:gridCol w:w="2268"/>
            <w:gridCol w:w="2410"/>
            <w:gridCol w:w="1418"/>
            <w:gridCol w:w="1418"/>
          </w:tblGrid>
        </w:tblGridChange>
      </w:tblGrid>
      <w:tr w:rsidR="004D04B2" w14:paraId="7D2F903A" w14:textId="77777777" w:rsidTr="004D04B2">
        <w:trPr>
          <w:cantSplit/>
          <w:jc w:val="center"/>
          <w:trPrChange w:id="7" w:author="Keith Jones (NESO)" w:date="2024-12-13T10:28:00Z" w16du:dateUtc="2024-12-13T10:28:00Z">
            <w:trPr>
              <w:cantSplit/>
              <w:jc w:val="center"/>
            </w:trPr>
          </w:trPrChange>
        </w:trPr>
        <w:tc>
          <w:tcPr>
            <w:tcW w:w="2552" w:type="dxa"/>
            <w:vAlign w:val="center"/>
            <w:tcPrChange w:id="8" w:author="Keith Jones (NESO)" w:date="2024-12-13T10:28:00Z" w16du:dateUtc="2024-12-13T10:28:00Z">
              <w:tcPr>
                <w:tcW w:w="2552" w:type="dxa"/>
                <w:vAlign w:val="center"/>
              </w:tcPr>
            </w:tcPrChange>
          </w:tcPr>
          <w:p w14:paraId="623B5DF4" w14:textId="77777777" w:rsidR="004D04B2" w:rsidRDefault="004D04B2">
            <w:pPr>
              <w:spacing w:before="60" w:after="60"/>
              <w:ind w:left="-346" w:firstLine="346"/>
              <w:rPr>
                <w:b/>
                <w:color w:val="000000"/>
              </w:rPr>
            </w:pPr>
            <w:r>
              <w:rPr>
                <w:b/>
                <w:color w:val="000000"/>
              </w:rPr>
              <w:t>Party</w:t>
            </w:r>
          </w:p>
        </w:tc>
        <w:tc>
          <w:tcPr>
            <w:tcW w:w="2268" w:type="dxa"/>
            <w:vAlign w:val="center"/>
            <w:tcPrChange w:id="9" w:author="Keith Jones (NESO)" w:date="2024-12-13T10:28:00Z" w16du:dateUtc="2024-12-13T10:28:00Z">
              <w:tcPr>
                <w:tcW w:w="2268" w:type="dxa"/>
                <w:vAlign w:val="center"/>
              </w:tcPr>
            </w:tcPrChange>
          </w:tcPr>
          <w:p w14:paraId="1A904F48" w14:textId="77777777" w:rsidR="004D04B2" w:rsidRDefault="004D04B2">
            <w:pPr>
              <w:spacing w:before="60" w:after="60"/>
              <w:jc w:val="center"/>
              <w:rPr>
                <w:b/>
                <w:color w:val="000000"/>
              </w:rPr>
            </w:pPr>
            <w:r>
              <w:rPr>
                <w:b/>
                <w:color w:val="000000"/>
              </w:rPr>
              <w:t>Name of Party Representative</w:t>
            </w:r>
          </w:p>
        </w:tc>
        <w:tc>
          <w:tcPr>
            <w:tcW w:w="2410" w:type="dxa"/>
            <w:vAlign w:val="center"/>
            <w:tcPrChange w:id="10" w:author="Keith Jones (NESO)" w:date="2024-12-13T10:28:00Z" w16du:dateUtc="2024-12-13T10:28:00Z">
              <w:tcPr>
                <w:tcW w:w="2410" w:type="dxa"/>
                <w:vAlign w:val="center"/>
              </w:tcPr>
            </w:tcPrChange>
          </w:tcPr>
          <w:p w14:paraId="2D3E3761" w14:textId="77777777" w:rsidR="004D04B2" w:rsidRDefault="004D04B2">
            <w:pPr>
              <w:spacing w:before="60" w:after="60"/>
              <w:jc w:val="center"/>
              <w:rPr>
                <w:b/>
                <w:color w:val="000000"/>
              </w:rPr>
            </w:pPr>
            <w:r>
              <w:rPr>
                <w:b/>
                <w:color w:val="000000"/>
              </w:rPr>
              <w:t xml:space="preserve">Signature </w:t>
            </w:r>
          </w:p>
        </w:tc>
        <w:tc>
          <w:tcPr>
            <w:tcW w:w="1418" w:type="dxa"/>
            <w:tcPrChange w:id="11" w:author="Keith Jones (NESO)" w:date="2024-12-13T10:28:00Z" w16du:dateUtc="2024-12-13T10:28:00Z">
              <w:tcPr>
                <w:tcW w:w="1418" w:type="dxa"/>
              </w:tcPr>
            </w:tcPrChange>
          </w:tcPr>
          <w:p w14:paraId="2D0DBBC7" w14:textId="77777777" w:rsidR="004D04B2" w:rsidRDefault="004D04B2">
            <w:pPr>
              <w:spacing w:before="60" w:after="60"/>
              <w:jc w:val="center"/>
              <w:rPr>
                <w:b/>
                <w:color w:val="000000"/>
              </w:rPr>
            </w:pPr>
          </w:p>
        </w:tc>
        <w:tc>
          <w:tcPr>
            <w:tcW w:w="1418" w:type="dxa"/>
            <w:vAlign w:val="center"/>
            <w:tcPrChange w:id="12" w:author="Keith Jones (NESO)" w:date="2024-12-13T10:28:00Z" w16du:dateUtc="2024-12-13T10:28:00Z">
              <w:tcPr>
                <w:tcW w:w="1418" w:type="dxa"/>
                <w:vAlign w:val="center"/>
              </w:tcPr>
            </w:tcPrChange>
          </w:tcPr>
          <w:p w14:paraId="46DF3CE2" w14:textId="242EA8C8" w:rsidR="004D04B2" w:rsidRDefault="004D04B2">
            <w:pPr>
              <w:spacing w:before="60" w:after="60"/>
              <w:jc w:val="center"/>
              <w:rPr>
                <w:b/>
                <w:color w:val="000000"/>
              </w:rPr>
            </w:pPr>
            <w:r>
              <w:rPr>
                <w:b/>
                <w:color w:val="000000"/>
              </w:rPr>
              <w:t>Date</w:t>
            </w:r>
          </w:p>
        </w:tc>
      </w:tr>
      <w:tr w:rsidR="004D04B2" w14:paraId="6E2D53EB" w14:textId="77777777" w:rsidTr="004D04B2">
        <w:trPr>
          <w:cantSplit/>
          <w:jc w:val="center"/>
          <w:trPrChange w:id="13" w:author="Keith Jones (NESO)" w:date="2024-12-13T10:28:00Z" w16du:dateUtc="2024-12-13T10:28:00Z">
            <w:trPr>
              <w:cantSplit/>
              <w:jc w:val="center"/>
            </w:trPr>
          </w:trPrChange>
        </w:trPr>
        <w:tc>
          <w:tcPr>
            <w:tcW w:w="2552" w:type="dxa"/>
            <w:vAlign w:val="center"/>
            <w:tcPrChange w:id="14" w:author="Keith Jones (NESO)" w:date="2024-12-13T10:28:00Z" w16du:dateUtc="2024-12-13T10:28:00Z">
              <w:tcPr>
                <w:tcW w:w="2552" w:type="dxa"/>
                <w:vAlign w:val="center"/>
              </w:tcPr>
            </w:tcPrChange>
          </w:tcPr>
          <w:p w14:paraId="24BCF104" w14:textId="0C878DF2" w:rsidR="004D04B2" w:rsidRDefault="004D04B2" w:rsidP="00AA3094">
            <w:pPr>
              <w:spacing w:before="60" w:after="60"/>
              <w:ind w:right="459"/>
              <w:rPr>
                <w:color w:val="000000"/>
              </w:rPr>
            </w:pPr>
            <w:r>
              <w:rPr>
                <w:color w:val="000000"/>
              </w:rPr>
              <w:t>The Company</w:t>
            </w:r>
          </w:p>
        </w:tc>
        <w:tc>
          <w:tcPr>
            <w:tcW w:w="2268" w:type="dxa"/>
            <w:tcPrChange w:id="15" w:author="Keith Jones (NESO)" w:date="2024-12-13T10:28:00Z" w16du:dateUtc="2024-12-13T10:28:00Z">
              <w:tcPr>
                <w:tcW w:w="2268" w:type="dxa"/>
              </w:tcPr>
            </w:tcPrChange>
          </w:tcPr>
          <w:p w14:paraId="7F76E850" w14:textId="77777777" w:rsidR="004D04B2" w:rsidRDefault="004D04B2">
            <w:pPr>
              <w:spacing w:before="60" w:after="60"/>
              <w:rPr>
                <w:color w:val="000000"/>
              </w:rPr>
            </w:pPr>
          </w:p>
        </w:tc>
        <w:tc>
          <w:tcPr>
            <w:tcW w:w="2410" w:type="dxa"/>
            <w:tcPrChange w:id="16" w:author="Keith Jones (NESO)" w:date="2024-12-13T10:28:00Z" w16du:dateUtc="2024-12-13T10:28:00Z">
              <w:tcPr>
                <w:tcW w:w="2410" w:type="dxa"/>
              </w:tcPr>
            </w:tcPrChange>
          </w:tcPr>
          <w:p w14:paraId="0FBB384E" w14:textId="77777777" w:rsidR="004D04B2" w:rsidRDefault="004D04B2">
            <w:pPr>
              <w:spacing w:before="60" w:after="60"/>
              <w:rPr>
                <w:color w:val="000000"/>
              </w:rPr>
            </w:pPr>
          </w:p>
        </w:tc>
        <w:tc>
          <w:tcPr>
            <w:tcW w:w="1418" w:type="dxa"/>
            <w:tcPrChange w:id="17" w:author="Keith Jones (NESO)" w:date="2024-12-13T10:28:00Z" w16du:dateUtc="2024-12-13T10:28:00Z">
              <w:tcPr>
                <w:tcW w:w="1418" w:type="dxa"/>
              </w:tcPr>
            </w:tcPrChange>
          </w:tcPr>
          <w:p w14:paraId="42126764" w14:textId="77777777" w:rsidR="004D04B2" w:rsidRDefault="004D04B2">
            <w:pPr>
              <w:spacing w:before="60" w:after="60"/>
              <w:rPr>
                <w:color w:val="000000"/>
              </w:rPr>
            </w:pPr>
          </w:p>
        </w:tc>
        <w:tc>
          <w:tcPr>
            <w:tcW w:w="1418" w:type="dxa"/>
            <w:tcPrChange w:id="18" w:author="Keith Jones (NESO)" w:date="2024-12-13T10:28:00Z" w16du:dateUtc="2024-12-13T10:28:00Z">
              <w:tcPr>
                <w:tcW w:w="1418" w:type="dxa"/>
              </w:tcPr>
            </w:tcPrChange>
          </w:tcPr>
          <w:p w14:paraId="1C6BC9E7" w14:textId="52B698D8" w:rsidR="004D04B2" w:rsidRDefault="004D04B2">
            <w:pPr>
              <w:spacing w:before="60" w:after="60"/>
              <w:rPr>
                <w:color w:val="000000"/>
              </w:rPr>
            </w:pPr>
          </w:p>
        </w:tc>
      </w:tr>
      <w:tr w:rsidR="004D04B2" w14:paraId="348ACCE0" w14:textId="77777777" w:rsidTr="004D04B2">
        <w:trPr>
          <w:cantSplit/>
          <w:jc w:val="center"/>
          <w:trPrChange w:id="19" w:author="Keith Jones (NESO)" w:date="2024-12-13T10:28:00Z" w16du:dateUtc="2024-12-13T10:28:00Z">
            <w:trPr>
              <w:cantSplit/>
              <w:jc w:val="center"/>
            </w:trPr>
          </w:trPrChange>
        </w:trPr>
        <w:tc>
          <w:tcPr>
            <w:tcW w:w="2552" w:type="dxa"/>
            <w:vAlign w:val="center"/>
            <w:tcPrChange w:id="20" w:author="Keith Jones (NESO)" w:date="2024-12-13T10:28:00Z" w16du:dateUtc="2024-12-13T10:28:00Z">
              <w:tcPr>
                <w:tcW w:w="2552" w:type="dxa"/>
                <w:vAlign w:val="center"/>
              </w:tcPr>
            </w:tcPrChange>
          </w:tcPr>
          <w:p w14:paraId="5BF956A1" w14:textId="77777777" w:rsidR="004D04B2" w:rsidRDefault="004D04B2">
            <w:pPr>
              <w:spacing w:before="60" w:after="60"/>
              <w:ind w:right="459"/>
              <w:rPr>
                <w:color w:val="000000"/>
              </w:rPr>
            </w:pPr>
            <w:r>
              <w:rPr>
                <w:color w:val="000000"/>
              </w:rPr>
              <w:t>National Grid Electricity Transmission plc</w:t>
            </w:r>
          </w:p>
        </w:tc>
        <w:tc>
          <w:tcPr>
            <w:tcW w:w="2268" w:type="dxa"/>
            <w:tcPrChange w:id="21" w:author="Keith Jones (NESO)" w:date="2024-12-13T10:28:00Z" w16du:dateUtc="2024-12-13T10:28:00Z">
              <w:tcPr>
                <w:tcW w:w="2268" w:type="dxa"/>
              </w:tcPr>
            </w:tcPrChange>
          </w:tcPr>
          <w:p w14:paraId="077D4CDD" w14:textId="77777777" w:rsidR="004D04B2" w:rsidRDefault="004D04B2">
            <w:pPr>
              <w:spacing w:before="60" w:after="60"/>
              <w:rPr>
                <w:color w:val="000000"/>
              </w:rPr>
            </w:pPr>
          </w:p>
        </w:tc>
        <w:tc>
          <w:tcPr>
            <w:tcW w:w="2410" w:type="dxa"/>
            <w:tcPrChange w:id="22" w:author="Keith Jones (NESO)" w:date="2024-12-13T10:28:00Z" w16du:dateUtc="2024-12-13T10:28:00Z">
              <w:tcPr>
                <w:tcW w:w="2410" w:type="dxa"/>
              </w:tcPr>
            </w:tcPrChange>
          </w:tcPr>
          <w:p w14:paraId="6CFA5CC0" w14:textId="77777777" w:rsidR="004D04B2" w:rsidRDefault="004D04B2">
            <w:pPr>
              <w:spacing w:before="60" w:after="60"/>
              <w:rPr>
                <w:color w:val="000000"/>
              </w:rPr>
            </w:pPr>
          </w:p>
        </w:tc>
        <w:tc>
          <w:tcPr>
            <w:tcW w:w="1418" w:type="dxa"/>
            <w:tcPrChange w:id="23" w:author="Keith Jones (NESO)" w:date="2024-12-13T10:28:00Z" w16du:dateUtc="2024-12-13T10:28:00Z">
              <w:tcPr>
                <w:tcW w:w="1418" w:type="dxa"/>
              </w:tcPr>
            </w:tcPrChange>
          </w:tcPr>
          <w:p w14:paraId="012DAB4A" w14:textId="77777777" w:rsidR="004D04B2" w:rsidRDefault="004D04B2">
            <w:pPr>
              <w:spacing w:before="60" w:after="60"/>
              <w:rPr>
                <w:color w:val="000000"/>
              </w:rPr>
            </w:pPr>
          </w:p>
        </w:tc>
        <w:tc>
          <w:tcPr>
            <w:tcW w:w="1418" w:type="dxa"/>
            <w:tcPrChange w:id="24" w:author="Keith Jones (NESO)" w:date="2024-12-13T10:28:00Z" w16du:dateUtc="2024-12-13T10:28:00Z">
              <w:tcPr>
                <w:tcW w:w="1418" w:type="dxa"/>
              </w:tcPr>
            </w:tcPrChange>
          </w:tcPr>
          <w:p w14:paraId="5BC520DE" w14:textId="44EADD04" w:rsidR="004D04B2" w:rsidRDefault="004D04B2">
            <w:pPr>
              <w:spacing w:before="60" w:after="60"/>
              <w:rPr>
                <w:color w:val="000000"/>
              </w:rPr>
            </w:pPr>
          </w:p>
        </w:tc>
      </w:tr>
      <w:tr w:rsidR="004D04B2" w14:paraId="685A48C3" w14:textId="77777777" w:rsidTr="004D04B2">
        <w:trPr>
          <w:cantSplit/>
          <w:trHeight w:val="688"/>
          <w:jc w:val="center"/>
          <w:trPrChange w:id="25" w:author="Keith Jones (NESO)" w:date="2024-12-13T10:28:00Z" w16du:dateUtc="2024-12-13T10:28:00Z">
            <w:trPr>
              <w:cantSplit/>
              <w:trHeight w:val="688"/>
              <w:jc w:val="center"/>
            </w:trPr>
          </w:trPrChange>
        </w:trPr>
        <w:tc>
          <w:tcPr>
            <w:tcW w:w="2552" w:type="dxa"/>
            <w:vAlign w:val="center"/>
            <w:tcPrChange w:id="26" w:author="Keith Jones (NESO)" w:date="2024-12-13T10:28:00Z" w16du:dateUtc="2024-12-13T10:28:00Z">
              <w:tcPr>
                <w:tcW w:w="2552" w:type="dxa"/>
                <w:vAlign w:val="center"/>
              </w:tcPr>
            </w:tcPrChange>
          </w:tcPr>
          <w:p w14:paraId="4BE27A40" w14:textId="77777777" w:rsidR="004D04B2" w:rsidRDefault="004D04B2" w:rsidP="00E806A3">
            <w:pPr>
              <w:spacing w:before="60" w:after="60"/>
              <w:rPr>
                <w:color w:val="000000"/>
              </w:rPr>
            </w:pPr>
            <w:r>
              <w:rPr>
                <w:color w:val="000000"/>
              </w:rPr>
              <w:t>SP Transmission plc</w:t>
            </w:r>
          </w:p>
        </w:tc>
        <w:tc>
          <w:tcPr>
            <w:tcW w:w="2268" w:type="dxa"/>
            <w:tcPrChange w:id="27" w:author="Keith Jones (NESO)" w:date="2024-12-13T10:28:00Z" w16du:dateUtc="2024-12-13T10:28:00Z">
              <w:tcPr>
                <w:tcW w:w="2268" w:type="dxa"/>
              </w:tcPr>
            </w:tcPrChange>
          </w:tcPr>
          <w:p w14:paraId="4A78D106" w14:textId="77777777" w:rsidR="004D04B2" w:rsidRDefault="004D04B2">
            <w:pPr>
              <w:spacing w:before="60" w:after="60"/>
              <w:rPr>
                <w:color w:val="000000"/>
              </w:rPr>
            </w:pPr>
          </w:p>
        </w:tc>
        <w:tc>
          <w:tcPr>
            <w:tcW w:w="2410" w:type="dxa"/>
            <w:tcPrChange w:id="28" w:author="Keith Jones (NESO)" w:date="2024-12-13T10:28:00Z" w16du:dateUtc="2024-12-13T10:28:00Z">
              <w:tcPr>
                <w:tcW w:w="2410" w:type="dxa"/>
              </w:tcPr>
            </w:tcPrChange>
          </w:tcPr>
          <w:p w14:paraId="17F7C2FA" w14:textId="77777777" w:rsidR="004D04B2" w:rsidRDefault="004D04B2">
            <w:pPr>
              <w:spacing w:before="60" w:after="60"/>
              <w:rPr>
                <w:color w:val="000000"/>
              </w:rPr>
            </w:pPr>
          </w:p>
        </w:tc>
        <w:tc>
          <w:tcPr>
            <w:tcW w:w="1418" w:type="dxa"/>
            <w:tcPrChange w:id="29" w:author="Keith Jones (NESO)" w:date="2024-12-13T10:28:00Z" w16du:dateUtc="2024-12-13T10:28:00Z">
              <w:tcPr>
                <w:tcW w:w="1418" w:type="dxa"/>
              </w:tcPr>
            </w:tcPrChange>
          </w:tcPr>
          <w:p w14:paraId="55660861" w14:textId="77777777" w:rsidR="004D04B2" w:rsidRDefault="004D04B2">
            <w:pPr>
              <w:spacing w:before="60" w:after="60"/>
              <w:rPr>
                <w:color w:val="000000"/>
              </w:rPr>
            </w:pPr>
          </w:p>
        </w:tc>
        <w:tc>
          <w:tcPr>
            <w:tcW w:w="1418" w:type="dxa"/>
            <w:tcPrChange w:id="30" w:author="Keith Jones (NESO)" w:date="2024-12-13T10:28:00Z" w16du:dateUtc="2024-12-13T10:28:00Z">
              <w:tcPr>
                <w:tcW w:w="1418" w:type="dxa"/>
              </w:tcPr>
            </w:tcPrChange>
          </w:tcPr>
          <w:p w14:paraId="16FFA499" w14:textId="60526E80" w:rsidR="004D04B2" w:rsidRDefault="004D04B2">
            <w:pPr>
              <w:spacing w:before="60" w:after="60"/>
              <w:rPr>
                <w:color w:val="000000"/>
              </w:rPr>
            </w:pPr>
          </w:p>
        </w:tc>
      </w:tr>
      <w:tr w:rsidR="004D04B2" w14:paraId="7816D448" w14:textId="77777777" w:rsidTr="004D04B2">
        <w:trPr>
          <w:cantSplit/>
          <w:jc w:val="center"/>
          <w:trPrChange w:id="31" w:author="Keith Jones (NESO)" w:date="2024-12-13T10:28:00Z" w16du:dateUtc="2024-12-13T10:28:00Z">
            <w:trPr>
              <w:cantSplit/>
              <w:jc w:val="center"/>
            </w:trPr>
          </w:trPrChange>
        </w:trPr>
        <w:tc>
          <w:tcPr>
            <w:tcW w:w="2552" w:type="dxa"/>
            <w:vAlign w:val="center"/>
            <w:tcPrChange w:id="32" w:author="Keith Jones (NESO)" w:date="2024-12-13T10:28:00Z" w16du:dateUtc="2024-12-13T10:28:00Z">
              <w:tcPr>
                <w:tcW w:w="2552" w:type="dxa"/>
                <w:vAlign w:val="center"/>
              </w:tcPr>
            </w:tcPrChange>
          </w:tcPr>
          <w:p w14:paraId="6AA6501B" w14:textId="77777777" w:rsidR="004D04B2" w:rsidRDefault="004D04B2" w:rsidP="00E806A3">
            <w:pPr>
              <w:spacing w:before="60" w:after="60"/>
              <w:rPr>
                <w:color w:val="000000"/>
              </w:rPr>
            </w:pPr>
            <w:r>
              <w:rPr>
                <w:color w:val="000000"/>
              </w:rPr>
              <w:t>Scottish Hydro Electric Transmission plc</w:t>
            </w:r>
          </w:p>
        </w:tc>
        <w:tc>
          <w:tcPr>
            <w:tcW w:w="2268" w:type="dxa"/>
            <w:tcPrChange w:id="33" w:author="Keith Jones (NESO)" w:date="2024-12-13T10:28:00Z" w16du:dateUtc="2024-12-13T10:28:00Z">
              <w:tcPr>
                <w:tcW w:w="2268" w:type="dxa"/>
              </w:tcPr>
            </w:tcPrChange>
          </w:tcPr>
          <w:p w14:paraId="095C11E6" w14:textId="77777777" w:rsidR="004D04B2" w:rsidRDefault="004D04B2">
            <w:pPr>
              <w:spacing w:before="60" w:after="60"/>
              <w:rPr>
                <w:color w:val="000000"/>
              </w:rPr>
            </w:pPr>
          </w:p>
        </w:tc>
        <w:tc>
          <w:tcPr>
            <w:tcW w:w="2410" w:type="dxa"/>
            <w:tcPrChange w:id="34" w:author="Keith Jones (NESO)" w:date="2024-12-13T10:28:00Z" w16du:dateUtc="2024-12-13T10:28:00Z">
              <w:tcPr>
                <w:tcW w:w="2410" w:type="dxa"/>
              </w:tcPr>
            </w:tcPrChange>
          </w:tcPr>
          <w:p w14:paraId="2C276239" w14:textId="77777777" w:rsidR="004D04B2" w:rsidRDefault="004D04B2">
            <w:pPr>
              <w:spacing w:before="60" w:after="60"/>
              <w:rPr>
                <w:color w:val="000000"/>
              </w:rPr>
            </w:pPr>
          </w:p>
        </w:tc>
        <w:tc>
          <w:tcPr>
            <w:tcW w:w="1418" w:type="dxa"/>
            <w:tcPrChange w:id="35" w:author="Keith Jones (NESO)" w:date="2024-12-13T10:28:00Z" w16du:dateUtc="2024-12-13T10:28:00Z">
              <w:tcPr>
                <w:tcW w:w="1418" w:type="dxa"/>
              </w:tcPr>
            </w:tcPrChange>
          </w:tcPr>
          <w:p w14:paraId="787EB02B" w14:textId="77777777" w:rsidR="004D04B2" w:rsidRDefault="004D04B2">
            <w:pPr>
              <w:spacing w:before="60" w:after="60"/>
              <w:rPr>
                <w:color w:val="000000"/>
              </w:rPr>
            </w:pPr>
          </w:p>
        </w:tc>
        <w:tc>
          <w:tcPr>
            <w:tcW w:w="1418" w:type="dxa"/>
            <w:tcPrChange w:id="36" w:author="Keith Jones (NESO)" w:date="2024-12-13T10:28:00Z" w16du:dateUtc="2024-12-13T10:28:00Z">
              <w:tcPr>
                <w:tcW w:w="1418" w:type="dxa"/>
              </w:tcPr>
            </w:tcPrChange>
          </w:tcPr>
          <w:p w14:paraId="7DEFEAFC" w14:textId="1F862679" w:rsidR="004D04B2" w:rsidRDefault="004D04B2">
            <w:pPr>
              <w:spacing w:before="60" w:after="60"/>
              <w:rPr>
                <w:color w:val="000000"/>
              </w:rPr>
            </w:pPr>
          </w:p>
        </w:tc>
      </w:tr>
      <w:tr w:rsidR="004D04B2" w14:paraId="5395E32D" w14:textId="77777777" w:rsidTr="004D04B2">
        <w:trPr>
          <w:cantSplit/>
          <w:jc w:val="center"/>
          <w:trPrChange w:id="37" w:author="Keith Jones (NESO)" w:date="2024-12-13T10:28:00Z" w16du:dateUtc="2024-12-13T10:28:00Z">
            <w:trPr>
              <w:cantSplit/>
              <w:jc w:val="center"/>
            </w:trPr>
          </w:trPrChange>
        </w:trPr>
        <w:tc>
          <w:tcPr>
            <w:tcW w:w="2552" w:type="dxa"/>
            <w:vAlign w:val="center"/>
            <w:tcPrChange w:id="38" w:author="Keith Jones (NESO)" w:date="2024-12-13T10:28:00Z" w16du:dateUtc="2024-12-13T10:28:00Z">
              <w:tcPr>
                <w:tcW w:w="2552" w:type="dxa"/>
                <w:vAlign w:val="center"/>
              </w:tcPr>
            </w:tcPrChange>
          </w:tcPr>
          <w:p w14:paraId="1EDACF69" w14:textId="77777777" w:rsidR="004D04B2" w:rsidRPr="006A4F5C" w:rsidRDefault="004D04B2">
            <w:pPr>
              <w:spacing w:before="60" w:after="60"/>
              <w:rPr>
                <w:color w:val="000000"/>
              </w:rPr>
            </w:pPr>
            <w:r w:rsidRPr="006A4F5C">
              <w:rPr>
                <w:lang w:eastAsia="en-GB"/>
              </w:rPr>
              <w:t>Offshore Transmission Owners</w:t>
            </w:r>
          </w:p>
        </w:tc>
        <w:tc>
          <w:tcPr>
            <w:tcW w:w="2268" w:type="dxa"/>
            <w:tcPrChange w:id="39" w:author="Keith Jones (NESO)" w:date="2024-12-13T10:28:00Z" w16du:dateUtc="2024-12-13T10:28:00Z">
              <w:tcPr>
                <w:tcW w:w="2268" w:type="dxa"/>
              </w:tcPr>
            </w:tcPrChange>
          </w:tcPr>
          <w:p w14:paraId="4B53AF5C" w14:textId="77777777" w:rsidR="004D04B2" w:rsidRDefault="004D04B2">
            <w:pPr>
              <w:spacing w:before="60" w:after="60"/>
              <w:rPr>
                <w:color w:val="000000"/>
              </w:rPr>
            </w:pPr>
          </w:p>
        </w:tc>
        <w:tc>
          <w:tcPr>
            <w:tcW w:w="2410" w:type="dxa"/>
            <w:tcPrChange w:id="40" w:author="Keith Jones (NESO)" w:date="2024-12-13T10:28:00Z" w16du:dateUtc="2024-12-13T10:28:00Z">
              <w:tcPr>
                <w:tcW w:w="2410" w:type="dxa"/>
              </w:tcPr>
            </w:tcPrChange>
          </w:tcPr>
          <w:p w14:paraId="647B2972" w14:textId="77777777" w:rsidR="004D04B2" w:rsidRDefault="004D04B2">
            <w:pPr>
              <w:spacing w:before="60" w:after="60"/>
              <w:rPr>
                <w:color w:val="000000"/>
              </w:rPr>
            </w:pPr>
          </w:p>
        </w:tc>
        <w:tc>
          <w:tcPr>
            <w:tcW w:w="1418" w:type="dxa"/>
            <w:tcPrChange w:id="41" w:author="Keith Jones (NESO)" w:date="2024-12-13T10:28:00Z" w16du:dateUtc="2024-12-13T10:28:00Z">
              <w:tcPr>
                <w:tcW w:w="1418" w:type="dxa"/>
              </w:tcPr>
            </w:tcPrChange>
          </w:tcPr>
          <w:p w14:paraId="67A86A0C" w14:textId="77777777" w:rsidR="004D04B2" w:rsidRDefault="004D04B2">
            <w:pPr>
              <w:spacing w:before="60" w:after="60"/>
              <w:rPr>
                <w:color w:val="000000"/>
              </w:rPr>
            </w:pPr>
          </w:p>
        </w:tc>
        <w:tc>
          <w:tcPr>
            <w:tcW w:w="1418" w:type="dxa"/>
            <w:tcPrChange w:id="42" w:author="Keith Jones (NESO)" w:date="2024-12-13T10:28:00Z" w16du:dateUtc="2024-12-13T10:28:00Z">
              <w:tcPr>
                <w:tcW w:w="1418" w:type="dxa"/>
              </w:tcPr>
            </w:tcPrChange>
          </w:tcPr>
          <w:p w14:paraId="63F1F020" w14:textId="397F673D" w:rsidR="004D04B2" w:rsidRDefault="004D04B2">
            <w:pPr>
              <w:spacing w:before="60" w:after="60"/>
              <w:rPr>
                <w:color w:val="000000"/>
              </w:rPr>
            </w:pPr>
          </w:p>
        </w:tc>
      </w:tr>
    </w:tbl>
    <w:p w14:paraId="3839103D" w14:textId="77777777" w:rsidR="00A54C27" w:rsidRDefault="00A54C27">
      <w:pPr>
        <w:pStyle w:val="Heading5"/>
      </w:pPr>
    </w:p>
    <w:p w14:paraId="0030B44E" w14:textId="77777777" w:rsidR="00A54C27" w:rsidRDefault="00A54C27">
      <w:pPr>
        <w:pStyle w:val="Heading5"/>
      </w:pPr>
      <w:r>
        <w:t>STC Procedure Change Control History</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B42B2A" w14:paraId="4BB5D460" w14:textId="77777777" w:rsidTr="00BB2516">
        <w:tc>
          <w:tcPr>
            <w:tcW w:w="1384" w:type="dxa"/>
          </w:tcPr>
          <w:p w14:paraId="6781B407" w14:textId="77777777" w:rsidR="00B42B2A" w:rsidRDefault="00B42B2A" w:rsidP="00BB2516">
            <w:pPr>
              <w:pStyle w:val="Heading3"/>
              <w:numPr>
                <w:ilvl w:val="0"/>
                <w:numId w:val="0"/>
              </w:numPr>
            </w:pPr>
            <w:r>
              <w:t xml:space="preserve">Issue 001 </w:t>
            </w:r>
          </w:p>
        </w:tc>
        <w:tc>
          <w:tcPr>
            <w:tcW w:w="1418" w:type="dxa"/>
          </w:tcPr>
          <w:p w14:paraId="75E46A60" w14:textId="77777777" w:rsidR="00B42B2A" w:rsidRDefault="00B42B2A" w:rsidP="00BB2516">
            <w:pPr>
              <w:pStyle w:val="Heading3"/>
              <w:numPr>
                <w:ilvl w:val="0"/>
                <w:numId w:val="0"/>
              </w:numPr>
            </w:pPr>
            <w:r>
              <w:t>22/03/2005</w:t>
            </w:r>
          </w:p>
        </w:tc>
        <w:tc>
          <w:tcPr>
            <w:tcW w:w="5726" w:type="dxa"/>
          </w:tcPr>
          <w:p w14:paraId="56D1DA70" w14:textId="77777777" w:rsidR="00B42B2A" w:rsidRDefault="00B42B2A" w:rsidP="00BB2516">
            <w:pPr>
              <w:pStyle w:val="Heading3"/>
              <w:numPr>
                <w:ilvl w:val="0"/>
                <w:numId w:val="0"/>
              </w:numPr>
            </w:pPr>
            <w:r>
              <w:t>BETTA Go-Live Version</w:t>
            </w:r>
          </w:p>
        </w:tc>
      </w:tr>
      <w:tr w:rsidR="00B42B2A" w14:paraId="0767732E" w14:textId="77777777" w:rsidTr="00BB2516">
        <w:tc>
          <w:tcPr>
            <w:tcW w:w="1384" w:type="dxa"/>
          </w:tcPr>
          <w:p w14:paraId="19A150FA" w14:textId="77777777" w:rsidR="00B42B2A" w:rsidRDefault="00B42B2A" w:rsidP="00BB2516">
            <w:pPr>
              <w:pStyle w:val="Heading3"/>
              <w:numPr>
                <w:ilvl w:val="0"/>
                <w:numId w:val="0"/>
              </w:numPr>
            </w:pPr>
            <w:r>
              <w:t>Issue 002</w:t>
            </w:r>
          </w:p>
        </w:tc>
        <w:tc>
          <w:tcPr>
            <w:tcW w:w="1418" w:type="dxa"/>
          </w:tcPr>
          <w:p w14:paraId="5CAC4216" w14:textId="77777777" w:rsidR="00B42B2A" w:rsidRDefault="00B42B2A" w:rsidP="00BB2516">
            <w:pPr>
              <w:pStyle w:val="Heading3"/>
              <w:numPr>
                <w:ilvl w:val="0"/>
                <w:numId w:val="0"/>
              </w:numPr>
            </w:pPr>
            <w:r>
              <w:t>26/05/2005</w:t>
            </w:r>
          </w:p>
        </w:tc>
        <w:tc>
          <w:tcPr>
            <w:tcW w:w="5726" w:type="dxa"/>
          </w:tcPr>
          <w:p w14:paraId="577039D5" w14:textId="77777777" w:rsidR="00B42B2A" w:rsidRDefault="00B42B2A" w:rsidP="00BB2516">
            <w:pPr>
              <w:pStyle w:val="Heading3"/>
              <w:numPr>
                <w:ilvl w:val="0"/>
                <w:numId w:val="0"/>
              </w:numPr>
            </w:pPr>
            <w:r>
              <w:t>Issue 002 incorporating PA011</w:t>
            </w:r>
          </w:p>
        </w:tc>
      </w:tr>
      <w:tr w:rsidR="00B42B2A" w14:paraId="01EC89BC" w14:textId="77777777" w:rsidTr="00BB2516">
        <w:tc>
          <w:tcPr>
            <w:tcW w:w="1384" w:type="dxa"/>
          </w:tcPr>
          <w:p w14:paraId="26BA542D" w14:textId="77777777" w:rsidR="00B42B2A" w:rsidRDefault="00B42B2A" w:rsidP="00BB2516">
            <w:pPr>
              <w:pStyle w:val="Heading3"/>
              <w:numPr>
                <w:ilvl w:val="0"/>
                <w:numId w:val="0"/>
              </w:numPr>
            </w:pPr>
            <w:r>
              <w:t>Issue 003</w:t>
            </w:r>
          </w:p>
        </w:tc>
        <w:tc>
          <w:tcPr>
            <w:tcW w:w="1418" w:type="dxa"/>
          </w:tcPr>
          <w:p w14:paraId="553BF91F" w14:textId="77777777" w:rsidR="00B42B2A" w:rsidRDefault="00B42B2A" w:rsidP="00BB2516">
            <w:pPr>
              <w:pStyle w:val="Heading3"/>
              <w:numPr>
                <w:ilvl w:val="0"/>
                <w:numId w:val="0"/>
              </w:numPr>
            </w:pPr>
            <w:r>
              <w:t>05/10/2005</w:t>
            </w:r>
          </w:p>
        </w:tc>
        <w:tc>
          <w:tcPr>
            <w:tcW w:w="5726" w:type="dxa"/>
          </w:tcPr>
          <w:p w14:paraId="78D0EBA1" w14:textId="77777777" w:rsidR="00B42B2A" w:rsidRDefault="00B42B2A" w:rsidP="00BB2516">
            <w:pPr>
              <w:pStyle w:val="Heading3"/>
              <w:numPr>
                <w:ilvl w:val="0"/>
                <w:numId w:val="0"/>
              </w:numPr>
            </w:pPr>
            <w:r>
              <w:t>Issue 003 incorporating PA034 and PA037</w:t>
            </w:r>
          </w:p>
        </w:tc>
      </w:tr>
      <w:tr w:rsidR="00B42B2A" w14:paraId="3F584926" w14:textId="77777777" w:rsidTr="00BB2516">
        <w:tc>
          <w:tcPr>
            <w:tcW w:w="1384" w:type="dxa"/>
          </w:tcPr>
          <w:p w14:paraId="6A6CA9B7" w14:textId="77777777" w:rsidR="00B42B2A" w:rsidRDefault="00B42B2A" w:rsidP="00BB2516">
            <w:pPr>
              <w:pStyle w:val="Heading3"/>
              <w:numPr>
                <w:ilvl w:val="0"/>
                <w:numId w:val="0"/>
              </w:numPr>
            </w:pPr>
            <w:r>
              <w:t>Issue 004</w:t>
            </w:r>
          </w:p>
        </w:tc>
        <w:tc>
          <w:tcPr>
            <w:tcW w:w="1418" w:type="dxa"/>
          </w:tcPr>
          <w:p w14:paraId="65B7C911" w14:textId="77777777" w:rsidR="00B42B2A" w:rsidRDefault="00B42B2A" w:rsidP="00BB2516">
            <w:pPr>
              <w:pStyle w:val="Heading3"/>
              <w:numPr>
                <w:ilvl w:val="0"/>
                <w:numId w:val="0"/>
              </w:numPr>
            </w:pPr>
            <w:r>
              <w:t>17/12/2009</w:t>
            </w:r>
          </w:p>
        </w:tc>
        <w:tc>
          <w:tcPr>
            <w:tcW w:w="5726" w:type="dxa"/>
          </w:tcPr>
          <w:p w14:paraId="56A97E1F" w14:textId="77777777" w:rsidR="00B42B2A" w:rsidRDefault="00B42B2A" w:rsidP="00BB2516">
            <w:pPr>
              <w:pStyle w:val="Heading3"/>
              <w:numPr>
                <w:ilvl w:val="0"/>
                <w:numId w:val="0"/>
              </w:numPr>
            </w:pPr>
            <w:r>
              <w:t>Issue 004 incorporating changes for Offshore Transmission</w:t>
            </w:r>
          </w:p>
        </w:tc>
      </w:tr>
      <w:tr w:rsidR="00540B5A" w14:paraId="615F9CD9" w14:textId="77777777" w:rsidTr="00137C21">
        <w:tc>
          <w:tcPr>
            <w:tcW w:w="1384" w:type="dxa"/>
          </w:tcPr>
          <w:p w14:paraId="38FB0122" w14:textId="77777777" w:rsidR="00540B5A" w:rsidRDefault="00540B5A" w:rsidP="00137C21">
            <w:pPr>
              <w:pStyle w:val="Heading3"/>
              <w:numPr>
                <w:ilvl w:val="0"/>
                <w:numId w:val="0"/>
              </w:numPr>
            </w:pPr>
            <w:r>
              <w:t>Issue 005</w:t>
            </w:r>
          </w:p>
        </w:tc>
        <w:tc>
          <w:tcPr>
            <w:tcW w:w="1418" w:type="dxa"/>
          </w:tcPr>
          <w:p w14:paraId="10675663" w14:textId="77777777" w:rsidR="00540B5A" w:rsidRDefault="00540B5A" w:rsidP="00137C21">
            <w:pPr>
              <w:pStyle w:val="Heading3"/>
              <w:numPr>
                <w:ilvl w:val="0"/>
                <w:numId w:val="0"/>
              </w:numPr>
            </w:pPr>
            <w:r>
              <w:t>27/07/2010</w:t>
            </w:r>
          </w:p>
        </w:tc>
        <w:tc>
          <w:tcPr>
            <w:tcW w:w="5726" w:type="dxa"/>
          </w:tcPr>
          <w:p w14:paraId="6769D00E" w14:textId="77777777" w:rsidR="00540B5A" w:rsidRDefault="00540B5A" w:rsidP="00137C21">
            <w:pPr>
              <w:pStyle w:val="Heading3"/>
              <w:numPr>
                <w:ilvl w:val="0"/>
                <w:numId w:val="0"/>
              </w:numPr>
            </w:pPr>
            <w:r>
              <w:t>Issue 005 incorporating PA058 (corrections for Offshore Transmission)</w:t>
            </w:r>
          </w:p>
        </w:tc>
      </w:tr>
      <w:tr w:rsidR="005624B7" w14:paraId="0E7EA2DD" w14:textId="77777777" w:rsidTr="00BB2516">
        <w:tc>
          <w:tcPr>
            <w:tcW w:w="1384" w:type="dxa"/>
          </w:tcPr>
          <w:p w14:paraId="2C112306" w14:textId="77777777" w:rsidR="005624B7" w:rsidRDefault="005624B7" w:rsidP="00BB2516">
            <w:pPr>
              <w:pStyle w:val="Heading3"/>
              <w:numPr>
                <w:ilvl w:val="0"/>
                <w:numId w:val="0"/>
              </w:numPr>
            </w:pPr>
            <w:r>
              <w:t>Issue 00</w:t>
            </w:r>
            <w:r w:rsidR="00540B5A">
              <w:t>6</w:t>
            </w:r>
          </w:p>
        </w:tc>
        <w:tc>
          <w:tcPr>
            <w:tcW w:w="1418" w:type="dxa"/>
          </w:tcPr>
          <w:p w14:paraId="28797021" w14:textId="77777777" w:rsidR="005624B7" w:rsidRDefault="00DF5DA8" w:rsidP="00BB2516">
            <w:pPr>
              <w:pStyle w:val="Heading3"/>
              <w:numPr>
                <w:ilvl w:val="0"/>
                <w:numId w:val="0"/>
              </w:numPr>
            </w:pPr>
            <w:r>
              <w:t>10/08/2016</w:t>
            </w:r>
          </w:p>
        </w:tc>
        <w:tc>
          <w:tcPr>
            <w:tcW w:w="5726" w:type="dxa"/>
          </w:tcPr>
          <w:p w14:paraId="55CF5863" w14:textId="77777777" w:rsidR="005624B7" w:rsidRDefault="00DF5DA8" w:rsidP="00E806A3">
            <w:pPr>
              <w:pStyle w:val="Heading3"/>
              <w:numPr>
                <w:ilvl w:val="0"/>
                <w:numId w:val="0"/>
              </w:numPr>
            </w:pPr>
            <w:r>
              <w:t>Issue 006 incorporating PM</w:t>
            </w:r>
            <w:r w:rsidR="00540B5A">
              <w:t>0</w:t>
            </w:r>
            <w:r w:rsidR="00E806A3">
              <w:t>87</w:t>
            </w:r>
            <w:r w:rsidR="00540B5A">
              <w:t xml:space="preserve"> </w:t>
            </w:r>
          </w:p>
        </w:tc>
      </w:tr>
      <w:tr w:rsidR="00950CC6" w14:paraId="6687A986" w14:textId="77777777" w:rsidTr="00BB2516">
        <w:tc>
          <w:tcPr>
            <w:tcW w:w="1384" w:type="dxa"/>
          </w:tcPr>
          <w:p w14:paraId="2B3AA40B" w14:textId="77777777" w:rsidR="00950CC6" w:rsidRDefault="00950CC6" w:rsidP="00BB2516">
            <w:pPr>
              <w:pStyle w:val="Heading3"/>
              <w:numPr>
                <w:ilvl w:val="0"/>
                <w:numId w:val="0"/>
              </w:numPr>
            </w:pPr>
            <w:r>
              <w:t>Issue 007</w:t>
            </w:r>
          </w:p>
        </w:tc>
        <w:tc>
          <w:tcPr>
            <w:tcW w:w="1418" w:type="dxa"/>
          </w:tcPr>
          <w:p w14:paraId="03B416D6" w14:textId="77777777" w:rsidR="00950CC6" w:rsidRDefault="00F92C69" w:rsidP="00BB2516">
            <w:pPr>
              <w:pStyle w:val="Heading3"/>
              <w:numPr>
                <w:ilvl w:val="0"/>
                <w:numId w:val="0"/>
              </w:numPr>
            </w:pPr>
            <w:r>
              <w:t>01/04/2019</w:t>
            </w:r>
          </w:p>
        </w:tc>
        <w:tc>
          <w:tcPr>
            <w:tcW w:w="5726" w:type="dxa"/>
          </w:tcPr>
          <w:p w14:paraId="2EDCC53E" w14:textId="77777777" w:rsidR="00950CC6" w:rsidRDefault="00950CC6" w:rsidP="00E806A3">
            <w:pPr>
              <w:pStyle w:val="Heading3"/>
              <w:numPr>
                <w:ilvl w:val="0"/>
                <w:numId w:val="0"/>
              </w:numPr>
            </w:pPr>
            <w:r>
              <w:t>Issue 007 incorporating National Grid Legal Separation changes</w:t>
            </w:r>
          </w:p>
        </w:tc>
      </w:tr>
      <w:tr w:rsidR="00915292" w14:paraId="53FFF9DC" w14:textId="77777777" w:rsidTr="00BB2516">
        <w:tc>
          <w:tcPr>
            <w:tcW w:w="1384" w:type="dxa"/>
          </w:tcPr>
          <w:p w14:paraId="53F575BA" w14:textId="2696DF7D" w:rsidR="00915292" w:rsidRDefault="00915292" w:rsidP="00BB2516">
            <w:pPr>
              <w:pStyle w:val="Heading3"/>
              <w:numPr>
                <w:ilvl w:val="0"/>
                <w:numId w:val="0"/>
              </w:numPr>
            </w:pPr>
            <w:r>
              <w:t>Issue 008</w:t>
            </w:r>
          </w:p>
        </w:tc>
        <w:tc>
          <w:tcPr>
            <w:tcW w:w="1418" w:type="dxa"/>
          </w:tcPr>
          <w:p w14:paraId="0AB25623" w14:textId="475D2779" w:rsidR="00915292" w:rsidRDefault="00A04D5A" w:rsidP="00BB2516">
            <w:pPr>
              <w:pStyle w:val="Heading3"/>
              <w:numPr>
                <w:ilvl w:val="0"/>
                <w:numId w:val="0"/>
              </w:numPr>
            </w:pPr>
            <w:r>
              <w:t>25</w:t>
            </w:r>
            <w:r w:rsidR="00915292">
              <w:t>/04/</w:t>
            </w:r>
            <w:r w:rsidR="00FF1AFF">
              <w:t>2023</w:t>
            </w:r>
          </w:p>
        </w:tc>
        <w:tc>
          <w:tcPr>
            <w:tcW w:w="5726" w:type="dxa"/>
          </w:tcPr>
          <w:p w14:paraId="769F2FF6" w14:textId="12C0056D" w:rsidR="00915292" w:rsidRDefault="00133DE5" w:rsidP="00022D53">
            <w:pPr>
              <w:pStyle w:val="Heading3"/>
              <w:numPr>
                <w:ilvl w:val="0"/>
                <w:numId w:val="0"/>
              </w:numPr>
            </w:pPr>
            <w:r>
              <w:t>Issue 008 incorporating use of ‘The Company’ definition as made in the STC</w:t>
            </w:r>
            <w:r w:rsidR="00C85F81">
              <w:t xml:space="preserve"> </w:t>
            </w:r>
            <w:r w:rsidR="00C85F81" w:rsidRPr="63BB825E">
              <w:rPr>
                <w:rFonts w:cs="Arial"/>
              </w:rPr>
              <w:t>PM0130</w:t>
            </w:r>
          </w:p>
        </w:tc>
      </w:tr>
      <w:tr w:rsidR="002205EF" w14:paraId="76003CA2" w14:textId="77777777" w:rsidTr="00BB2516">
        <w:tc>
          <w:tcPr>
            <w:tcW w:w="1384" w:type="dxa"/>
          </w:tcPr>
          <w:p w14:paraId="75D8916F" w14:textId="486DA36D" w:rsidR="002205EF" w:rsidRDefault="002205EF" w:rsidP="00BB2516">
            <w:pPr>
              <w:pStyle w:val="Heading3"/>
              <w:numPr>
                <w:ilvl w:val="0"/>
                <w:numId w:val="0"/>
              </w:numPr>
            </w:pPr>
            <w:r>
              <w:t>Issue 009</w:t>
            </w:r>
          </w:p>
        </w:tc>
        <w:tc>
          <w:tcPr>
            <w:tcW w:w="1418" w:type="dxa"/>
          </w:tcPr>
          <w:p w14:paraId="105053CD" w14:textId="5DDFDD33" w:rsidR="002205EF" w:rsidRDefault="00022D53" w:rsidP="00BB2516">
            <w:pPr>
              <w:pStyle w:val="Heading3"/>
              <w:numPr>
                <w:ilvl w:val="0"/>
                <w:numId w:val="0"/>
              </w:numPr>
            </w:pPr>
            <w:r>
              <w:t>04/03/2024</w:t>
            </w:r>
          </w:p>
        </w:tc>
        <w:tc>
          <w:tcPr>
            <w:tcW w:w="5726" w:type="dxa"/>
          </w:tcPr>
          <w:p w14:paraId="74AB9857" w14:textId="501A66EE" w:rsidR="002205EF" w:rsidRDefault="00022D53">
            <w:pPr>
              <w:pStyle w:val="Heading3"/>
              <w:numPr>
                <w:ilvl w:val="0"/>
                <w:numId w:val="0"/>
              </w:numPr>
            </w:pPr>
            <w:r>
              <w:rPr>
                <w:rFonts w:cs="Arial"/>
              </w:rPr>
              <w:t xml:space="preserve">Issue 009 </w:t>
            </w:r>
            <w:r w:rsidR="00F04385">
              <w:rPr>
                <w:rFonts w:cs="Arial"/>
              </w:rPr>
              <w:t xml:space="preserve">PM0128 </w:t>
            </w:r>
            <w:r>
              <w:rPr>
                <w:rFonts w:cs="Arial"/>
              </w:rPr>
              <w:t>Implementation of the Electrical System Restoration Standard – PM0132 Implementation of the Electrical System Restoration Standard Phase II</w:t>
            </w:r>
          </w:p>
        </w:tc>
      </w:tr>
      <w:tr w:rsidR="004A10CD" w14:paraId="1BC1E440" w14:textId="77777777" w:rsidTr="00BB2516">
        <w:tc>
          <w:tcPr>
            <w:tcW w:w="1384" w:type="dxa"/>
          </w:tcPr>
          <w:p w14:paraId="1D22B5D3" w14:textId="3D8C21EE" w:rsidR="004A10CD" w:rsidRDefault="004A10CD" w:rsidP="00BB2516">
            <w:pPr>
              <w:pStyle w:val="Heading3"/>
              <w:numPr>
                <w:ilvl w:val="0"/>
                <w:numId w:val="0"/>
              </w:numPr>
            </w:pPr>
            <w:r>
              <w:t>Issue 010</w:t>
            </w:r>
          </w:p>
        </w:tc>
        <w:tc>
          <w:tcPr>
            <w:tcW w:w="1418" w:type="dxa"/>
          </w:tcPr>
          <w:p w14:paraId="57A626AF" w14:textId="58E13766" w:rsidR="004A10CD" w:rsidRDefault="004A10CD" w:rsidP="00BB2516">
            <w:pPr>
              <w:pStyle w:val="Heading3"/>
              <w:numPr>
                <w:ilvl w:val="0"/>
                <w:numId w:val="0"/>
              </w:numPr>
            </w:pPr>
            <w:r>
              <w:t>12/04/1024</w:t>
            </w:r>
          </w:p>
        </w:tc>
        <w:tc>
          <w:tcPr>
            <w:tcW w:w="5726" w:type="dxa"/>
          </w:tcPr>
          <w:p w14:paraId="1C26E8E9" w14:textId="40DBFF41" w:rsidR="004A10CD" w:rsidRDefault="004A10CD">
            <w:pPr>
              <w:pStyle w:val="Heading3"/>
              <w:numPr>
                <w:ilvl w:val="0"/>
                <w:numId w:val="0"/>
              </w:numPr>
              <w:rPr>
                <w:rFonts w:cs="Arial"/>
              </w:rPr>
            </w:pPr>
            <w:r>
              <w:rPr>
                <w:rFonts w:cs="Arial"/>
              </w:rPr>
              <w:t>Issue 0010 – PM0138</w:t>
            </w:r>
            <w:r w:rsidR="00357623">
              <w:rPr>
                <w:rFonts w:cs="Arial"/>
              </w:rPr>
              <w:t>- Replacing “TOGA” with “</w:t>
            </w:r>
            <w:proofErr w:type="spellStart"/>
            <w:r w:rsidR="00357623">
              <w:rPr>
                <w:rFonts w:cs="Arial"/>
              </w:rPr>
              <w:t>eNAMS</w:t>
            </w:r>
            <w:proofErr w:type="spellEnd"/>
            <w:r w:rsidR="00357623">
              <w:rPr>
                <w:rFonts w:cs="Arial"/>
              </w:rPr>
              <w:t>”</w:t>
            </w:r>
          </w:p>
        </w:tc>
      </w:tr>
      <w:tr w:rsidR="004332D0" w14:paraId="4F3BE0FB" w14:textId="77777777" w:rsidTr="00BB2516">
        <w:trPr>
          <w:ins w:id="43" w:author="Keith Jones (ESO)" w:date="2024-06-18T10:05:00Z"/>
        </w:trPr>
        <w:tc>
          <w:tcPr>
            <w:tcW w:w="1384" w:type="dxa"/>
          </w:tcPr>
          <w:p w14:paraId="032ADF40" w14:textId="514C2436" w:rsidR="004332D0" w:rsidRDefault="004332D0" w:rsidP="00BB2516">
            <w:pPr>
              <w:pStyle w:val="Heading3"/>
              <w:numPr>
                <w:ilvl w:val="0"/>
                <w:numId w:val="0"/>
              </w:numPr>
              <w:rPr>
                <w:ins w:id="44" w:author="Keith Jones (ESO)" w:date="2024-06-18T10:05:00Z"/>
              </w:rPr>
            </w:pPr>
            <w:ins w:id="45" w:author="Keith Jones (ESO)" w:date="2024-06-18T10:05:00Z">
              <w:r>
                <w:t>Issue 11</w:t>
              </w:r>
            </w:ins>
          </w:p>
        </w:tc>
        <w:tc>
          <w:tcPr>
            <w:tcW w:w="1418" w:type="dxa"/>
          </w:tcPr>
          <w:p w14:paraId="1EC3506D" w14:textId="227CFF3C" w:rsidR="004332D0" w:rsidRDefault="004332D0" w:rsidP="00BB2516">
            <w:pPr>
              <w:pStyle w:val="Heading3"/>
              <w:numPr>
                <w:ilvl w:val="0"/>
                <w:numId w:val="0"/>
              </w:numPr>
              <w:rPr>
                <w:ins w:id="46" w:author="Keith Jones (ESO)" w:date="2024-06-18T10:05:00Z"/>
              </w:rPr>
            </w:pPr>
            <w:ins w:id="47" w:author="Keith Jones (ESO)" w:date="2024-06-18T10:05:00Z">
              <w:r>
                <w:t>DD/MM/202</w:t>
              </w:r>
            </w:ins>
            <w:ins w:id="48" w:author="Keith Jones (NESO)" w:date="2024-12-13T10:23:00Z" w16du:dateUtc="2024-12-13T10:23:00Z">
              <w:r w:rsidR="009C2F25">
                <w:t>5</w:t>
              </w:r>
            </w:ins>
            <w:ins w:id="49" w:author="Keith Jones (ESO)" w:date="2024-06-18T10:05:00Z">
              <w:del w:id="50" w:author="Keith Jones (NESO)" w:date="2024-12-13T10:23:00Z" w16du:dateUtc="2024-12-13T10:23:00Z">
                <w:r w:rsidDel="009C2F25">
                  <w:delText>4</w:delText>
                </w:r>
              </w:del>
            </w:ins>
          </w:p>
        </w:tc>
        <w:tc>
          <w:tcPr>
            <w:tcW w:w="5726" w:type="dxa"/>
          </w:tcPr>
          <w:p w14:paraId="45F12597" w14:textId="265034F2" w:rsidR="004332D0" w:rsidRDefault="00A973F3">
            <w:pPr>
              <w:pStyle w:val="Heading3"/>
              <w:numPr>
                <w:ilvl w:val="0"/>
                <w:numId w:val="0"/>
              </w:numPr>
              <w:jc w:val="left"/>
              <w:rPr>
                <w:ins w:id="51" w:author="Keith Jones (ESO)" w:date="2024-06-18T10:05:00Z"/>
                <w:rFonts w:cs="Arial"/>
              </w:rPr>
              <w:pPrChange w:id="52" w:author="Keith Jones (NESO)" w:date="2024-12-13T09:25:00Z" w16du:dateUtc="2024-12-13T09:25:00Z">
                <w:pPr>
                  <w:pStyle w:val="Heading3"/>
                  <w:numPr>
                    <w:ilvl w:val="0"/>
                    <w:numId w:val="0"/>
                  </w:numPr>
                  <w:tabs>
                    <w:tab w:val="clear" w:pos="0"/>
                  </w:tabs>
                </w:pPr>
              </w:pPrChange>
            </w:pPr>
            <w:ins w:id="53" w:author="Keith Jones (NESO)" w:date="2024-12-13T09:24:00Z" w16du:dateUtc="2024-12-13T09:24:00Z">
              <w:r>
                <w:rPr>
                  <w:rFonts w:cs="Arial"/>
                </w:rPr>
                <w:t>Issue 11 PM0141 - incorporating a revised outage change code list</w:t>
              </w:r>
              <w:r>
                <w:rPr>
                  <w:rStyle w:val="ui-provider"/>
                </w:rPr>
                <w:t xml:space="preserve"> </w:t>
              </w:r>
              <w:r w:rsidRPr="00A91AD0">
                <w:rPr>
                  <w:rStyle w:val="ui-provider"/>
                </w:rPr>
                <w:t xml:space="preserve">in STCP 11.2 Appendix </w:t>
              </w:r>
              <w:r>
                <w:rPr>
                  <w:rStyle w:val="ui-provider"/>
                </w:rPr>
                <w:t>C.</w:t>
              </w:r>
              <w:r w:rsidRPr="00A91AD0">
                <w:rPr>
                  <w:rStyle w:val="ui-provider"/>
                </w:rPr>
                <w:t>5</w:t>
              </w:r>
              <w:r>
                <w:rPr>
                  <w:rStyle w:val="ui-provider"/>
                </w:rPr>
                <w:t>. Appendix C6 and C7 have been removed</w:t>
              </w:r>
              <w:r w:rsidR="00C31AA5">
                <w:rPr>
                  <w:rStyle w:val="ui-provider"/>
                </w:rPr>
                <w:t xml:space="preserve"> following discussions with Ofgem</w:t>
              </w:r>
              <w:r>
                <w:rPr>
                  <w:rStyle w:val="ui-provider"/>
                </w:rPr>
                <w:t>.  Typographical errors and formatting changes made.  References to “NESO” replaced with “The Company”</w:t>
              </w:r>
            </w:ins>
            <w:ins w:id="54" w:author="Keith Jones (ESO)" w:date="2024-06-18T10:05:00Z">
              <w:del w:id="55" w:author="Keith Jones (NESO)" w:date="2024-12-13T09:24:00Z" w16du:dateUtc="2024-12-13T09:24:00Z">
                <w:r w:rsidR="00B41D32" w:rsidDel="00A973F3">
                  <w:rPr>
                    <w:rFonts w:cs="Arial"/>
                  </w:rPr>
                  <w:delText xml:space="preserve">Issue 11 </w:delText>
                </w:r>
              </w:del>
            </w:ins>
            <w:ins w:id="56" w:author="Rashpal Gata Aura (ESO)" w:date="2024-09-11T09:52:00Z">
              <w:del w:id="57" w:author="Keith Jones (NESO)" w:date="2024-12-13T09:24:00Z" w16du:dateUtc="2024-12-13T09:24:00Z">
                <w:r w:rsidR="00273D58" w:rsidDel="00A973F3">
                  <w:rPr>
                    <w:rFonts w:cs="Arial"/>
                  </w:rPr>
                  <w:delText xml:space="preserve">PM0141 </w:delText>
                </w:r>
              </w:del>
            </w:ins>
            <w:ins w:id="58" w:author="Rashpal Gata Aura (ESO)" w:date="2024-09-11T09:54:00Z">
              <w:del w:id="59" w:author="Keith Jones (NESO)" w:date="2024-12-13T09:24:00Z" w16du:dateUtc="2024-12-13T09:24:00Z">
                <w:r w:rsidR="00030FB3" w:rsidDel="00A973F3">
                  <w:rPr>
                    <w:rFonts w:cs="Arial"/>
                  </w:rPr>
                  <w:delText xml:space="preserve">- </w:delText>
                </w:r>
              </w:del>
            </w:ins>
            <w:ins w:id="60" w:author="Keith Jones (ESO)" w:date="2024-06-18T10:06:00Z">
              <w:del w:id="61" w:author="Keith Jones (NESO)" w:date="2024-12-13T09:24:00Z" w16du:dateUtc="2024-12-13T09:24:00Z">
                <w:r w:rsidR="00B41D32" w:rsidDel="00A973F3">
                  <w:rPr>
                    <w:rFonts w:cs="Arial"/>
                  </w:rPr>
                  <w:delText>incorporating a revised, outage change code list</w:delText>
                </w:r>
              </w:del>
            </w:ins>
            <w:ins w:id="62" w:author="Rashpal Gata Aura (ESO)" w:date="2024-09-11T09:54:00Z">
              <w:del w:id="63" w:author="Keith Jones (NESO)" w:date="2024-12-13T09:24:00Z" w16du:dateUtc="2024-12-13T09:24:00Z">
                <w:r w:rsidR="00030FB3" w:rsidDel="00A973F3">
                  <w:rPr>
                    <w:rStyle w:val="ui-provider"/>
                  </w:rPr>
                  <w:delText xml:space="preserve"> </w:delText>
                </w:r>
              </w:del>
            </w:ins>
            <w:ins w:id="64" w:author="Keith Jones (ESO)" w:date="2024-06-18T10:06:00Z">
              <w:del w:id="65" w:author="Keith Jones (NESO)" w:date="2024-12-13T09:24:00Z" w16du:dateUtc="2024-12-13T09:24:00Z">
                <w:r w:rsidR="00B41D32" w:rsidDel="00A973F3">
                  <w:rPr>
                    <w:rFonts w:cs="Arial"/>
                  </w:rPr>
                  <w:delText xml:space="preserve"> </w:delText>
                </w:r>
              </w:del>
            </w:ins>
            <w:ins w:id="66" w:author="Rashpal Gata Aura (ESO)" w:date="2024-09-11T09:53:00Z">
              <w:del w:id="67" w:author="Keith Jones (NESO)" w:date="2024-12-13T09:24:00Z" w16du:dateUtc="2024-12-13T09:24:00Z">
                <w:r w:rsidR="00953D44" w:rsidRPr="00A91AD0" w:rsidDel="00A973F3">
                  <w:rPr>
                    <w:rStyle w:val="ui-provider"/>
                  </w:rPr>
                  <w:delText>in STCP 11.2 Appendix 5</w:delText>
                </w:r>
              </w:del>
            </w:ins>
          </w:p>
        </w:tc>
      </w:tr>
    </w:tbl>
    <w:p w14:paraId="7D7F56E3" w14:textId="77777777" w:rsidR="00B42B2A" w:rsidRPr="00B42B2A" w:rsidRDefault="00B42B2A" w:rsidP="00B42B2A"/>
    <w:p w14:paraId="1935412C" w14:textId="787CDD78" w:rsidR="00B42B2A" w:rsidDel="001B75A1" w:rsidRDefault="00B42B2A" w:rsidP="00B42B2A">
      <w:pPr>
        <w:rPr>
          <w:del w:id="68" w:author="Keith Jones (NESO)" w:date="2024-12-13T10:36:00Z" w16du:dateUtc="2024-12-13T10:36:00Z"/>
        </w:rPr>
      </w:pPr>
    </w:p>
    <w:p w14:paraId="2B11EE75" w14:textId="08E3F33A" w:rsidR="00B42B2A" w:rsidRPr="00B42B2A" w:rsidDel="001B75A1" w:rsidRDefault="00B42B2A" w:rsidP="00B42B2A">
      <w:pPr>
        <w:rPr>
          <w:del w:id="69" w:author="Keith Jones (NESO)" w:date="2024-12-13T10:36:00Z" w16du:dateUtc="2024-12-13T10:36:00Z"/>
        </w:rPr>
      </w:pPr>
    </w:p>
    <w:p w14:paraId="3106AF60" w14:textId="77777777" w:rsidR="002D3B9A" w:rsidRDefault="002D3B9A" w:rsidP="002D3B9A">
      <w:pPr>
        <w:pStyle w:val="Heading1"/>
        <w:rPr>
          <w:ins w:id="70" w:author="Keith Jones (NESO)" w:date="2024-12-13T10:31:00Z" w16du:dateUtc="2024-12-13T10:31:00Z"/>
        </w:rPr>
      </w:pPr>
      <w:ins w:id="71" w:author="Keith Jones (NESO)" w:date="2024-12-13T10:31:00Z" w16du:dateUtc="2024-12-13T10:31:00Z">
        <w:r>
          <w:t xml:space="preserve">Introduction </w:t>
        </w:r>
      </w:ins>
    </w:p>
    <w:p w14:paraId="6882BA22" w14:textId="77777777" w:rsidR="002D3B9A" w:rsidRDefault="002D3B9A" w:rsidP="002D3B9A">
      <w:pPr>
        <w:pStyle w:val="Heading2"/>
        <w:rPr>
          <w:ins w:id="72" w:author="Keith Jones (NESO)" w:date="2024-12-13T10:31:00Z" w16du:dateUtc="2024-12-13T10:31:00Z"/>
        </w:rPr>
      </w:pPr>
      <w:ins w:id="73" w:author="Keith Jones (NESO)" w:date="2024-12-13T10:31:00Z" w16du:dateUtc="2024-12-13T10:31:00Z">
        <w:r>
          <w:t>Scope</w:t>
        </w:r>
      </w:ins>
    </w:p>
    <w:p w14:paraId="7A2B9665" w14:textId="77777777" w:rsidR="002D3B9A" w:rsidRDefault="002D3B9A" w:rsidP="002D3B9A">
      <w:pPr>
        <w:pStyle w:val="Heading3"/>
        <w:tabs>
          <w:tab w:val="clear" w:pos="0"/>
          <w:tab w:val="num" w:pos="709"/>
        </w:tabs>
        <w:ind w:left="709" w:hanging="709"/>
        <w:rPr>
          <w:ins w:id="74" w:author="Keith Jones (NESO)" w:date="2024-12-13T10:31:00Z" w16du:dateUtc="2024-12-13T10:31:00Z"/>
        </w:rPr>
      </w:pPr>
      <w:ins w:id="75" w:author="Keith Jones (NESO)" w:date="2024-12-13T10:31:00Z" w16du:dateUtc="2024-12-13T10:31:00Z">
        <w:r>
          <w:t>This procedure describes the data exchange requirements between The Company,</w:t>
        </w:r>
        <w:r w:rsidRPr="005F2817">
          <w:t xml:space="preserve"> </w:t>
        </w:r>
        <w:r w:rsidRPr="00EF2340">
          <w:t>as defined in the STC and meaning the licence holder with system operator responsibilities,</w:t>
        </w:r>
        <w:r>
          <w:t xml:space="preserve"> and the TOs to facilitate the Outage planning process. </w:t>
        </w:r>
      </w:ins>
    </w:p>
    <w:p w14:paraId="75359E0B" w14:textId="77777777" w:rsidR="002D3B9A" w:rsidRDefault="002D3B9A" w:rsidP="002D3B9A">
      <w:pPr>
        <w:pStyle w:val="Heading3"/>
        <w:keepLines/>
        <w:tabs>
          <w:tab w:val="clear" w:pos="0"/>
        </w:tabs>
        <w:ind w:left="709" w:hanging="709"/>
        <w:rPr>
          <w:ins w:id="76" w:author="Keith Jones (NESO)" w:date="2024-12-13T10:31:00Z" w16du:dateUtc="2024-12-13T10:31:00Z"/>
        </w:rPr>
      </w:pPr>
      <w:ins w:id="77" w:author="Keith Jones (NESO)" w:date="2024-12-13T10:31:00Z" w16du:dateUtc="2024-12-13T10:31:00Z">
        <w:r>
          <w:t>This document has been revised as part of the periodic review.</w:t>
        </w:r>
      </w:ins>
    </w:p>
    <w:p w14:paraId="24FD07DB" w14:textId="77777777" w:rsidR="002D3B9A" w:rsidRDefault="002D3B9A" w:rsidP="002D3B9A">
      <w:pPr>
        <w:pStyle w:val="Heading3"/>
        <w:keepLines/>
        <w:tabs>
          <w:tab w:val="clear" w:pos="0"/>
        </w:tabs>
        <w:ind w:left="709" w:hanging="709"/>
        <w:rPr>
          <w:ins w:id="78" w:author="Keith Jones (NESO)" w:date="2024-12-13T10:31:00Z" w16du:dateUtc="2024-12-13T10:31:00Z"/>
        </w:rPr>
      </w:pPr>
      <w:ins w:id="79" w:author="Keith Jones (NESO)" w:date="2024-12-13T10:31:00Z" w16du:dateUtc="2024-12-13T10:31:00Z">
        <w:r>
          <w:t>This document applies to The Company and the following TOs. For the purposes of this document, the TOs are:</w:t>
        </w:r>
      </w:ins>
    </w:p>
    <w:p w14:paraId="1A2319C7" w14:textId="77777777" w:rsidR="002D3B9A" w:rsidRPr="00950CC6" w:rsidRDefault="002D3B9A" w:rsidP="002D3B9A">
      <w:pPr>
        <w:keepNext/>
        <w:keepLines/>
        <w:numPr>
          <w:ilvl w:val="0"/>
          <w:numId w:val="41"/>
        </w:numPr>
        <w:jc w:val="both"/>
        <w:outlineLvl w:val="2"/>
        <w:rPr>
          <w:ins w:id="80" w:author="Keith Jones (NESO)" w:date="2024-12-13T10:31:00Z" w16du:dateUtc="2024-12-13T10:31:00Z"/>
        </w:rPr>
      </w:pPr>
      <w:ins w:id="81" w:author="Keith Jones (NESO)" w:date="2024-12-13T10:31:00Z" w16du:dateUtc="2024-12-13T10:31:00Z">
        <w:r w:rsidRPr="00950CC6">
          <w:t>NGET;</w:t>
        </w:r>
      </w:ins>
    </w:p>
    <w:p w14:paraId="4FA0AA21" w14:textId="77777777" w:rsidR="002D3B9A" w:rsidRPr="00950CC6" w:rsidRDefault="002D3B9A" w:rsidP="002D3B9A">
      <w:pPr>
        <w:keepNext/>
        <w:keepLines/>
        <w:numPr>
          <w:ilvl w:val="0"/>
          <w:numId w:val="41"/>
        </w:numPr>
        <w:jc w:val="both"/>
        <w:outlineLvl w:val="2"/>
        <w:rPr>
          <w:ins w:id="82" w:author="Keith Jones (NESO)" w:date="2024-12-13T10:31:00Z" w16du:dateUtc="2024-12-13T10:31:00Z"/>
        </w:rPr>
      </w:pPr>
      <w:ins w:id="83" w:author="Keith Jones (NESO)" w:date="2024-12-13T10:31:00Z" w16du:dateUtc="2024-12-13T10:31:00Z">
        <w:r w:rsidRPr="00950CC6">
          <w:t xml:space="preserve">SPT; </w:t>
        </w:r>
      </w:ins>
    </w:p>
    <w:p w14:paraId="61AB8EBA" w14:textId="77777777" w:rsidR="002D3B9A" w:rsidRPr="00950CC6" w:rsidRDefault="002D3B9A" w:rsidP="002D3B9A">
      <w:pPr>
        <w:keepNext/>
        <w:keepLines/>
        <w:numPr>
          <w:ilvl w:val="0"/>
          <w:numId w:val="41"/>
        </w:numPr>
        <w:jc w:val="both"/>
        <w:outlineLvl w:val="2"/>
        <w:rPr>
          <w:ins w:id="84" w:author="Keith Jones (NESO)" w:date="2024-12-13T10:31:00Z" w16du:dateUtc="2024-12-13T10:31:00Z"/>
        </w:rPr>
      </w:pPr>
      <w:ins w:id="85" w:author="Keith Jones (NESO)" w:date="2024-12-13T10:31:00Z" w16du:dateUtc="2024-12-13T10:31:00Z">
        <w:r>
          <w:t>SSEN-T</w:t>
        </w:r>
        <w:r w:rsidRPr="00950CC6">
          <w:t>; and</w:t>
        </w:r>
      </w:ins>
    </w:p>
    <w:p w14:paraId="0D8F4E24" w14:textId="77777777" w:rsidR="002D3B9A" w:rsidRPr="00950CC6" w:rsidRDefault="002D3B9A" w:rsidP="002D3B9A">
      <w:pPr>
        <w:keepNext/>
        <w:keepLines/>
        <w:numPr>
          <w:ilvl w:val="0"/>
          <w:numId w:val="41"/>
        </w:numPr>
        <w:jc w:val="both"/>
        <w:outlineLvl w:val="2"/>
        <w:rPr>
          <w:ins w:id="86" w:author="Keith Jones (NESO)" w:date="2024-12-13T10:31:00Z" w16du:dateUtc="2024-12-13T10:31:00Z"/>
        </w:rPr>
      </w:pPr>
      <w:ins w:id="87" w:author="Keith Jones (NESO)" w:date="2024-12-13T10:31:00Z" w16du:dateUtc="2024-12-13T10:31:00Z">
        <w:r w:rsidRPr="00950CC6">
          <w:t xml:space="preserve">All Offshore Transmission Licence holders as appointed by </w:t>
        </w:r>
        <w:r>
          <w:t>the Authority</w:t>
        </w:r>
      </w:ins>
    </w:p>
    <w:p w14:paraId="69F5BE31" w14:textId="4DB56304" w:rsidR="00A54C27" w:rsidDel="00172745" w:rsidRDefault="002D3B9A" w:rsidP="002D3B9A">
      <w:pPr>
        <w:pStyle w:val="Heading1"/>
        <w:rPr>
          <w:del w:id="88" w:author="Keith Jones (NESO)" w:date="2024-12-13T10:31:00Z" w16du:dateUtc="2024-12-13T10:31:00Z"/>
        </w:rPr>
      </w:pPr>
      <w:ins w:id="89" w:author="Keith Jones (NESO)" w:date="2024-12-13T10:31:00Z" w16du:dateUtc="2024-12-13T10:31:00Z">
        <w:r>
          <w:t xml:space="preserve">No distinction is generally made within the document between Onshore and Offshore TOs. References are applicable to both unless specific conditions </w:t>
        </w:r>
        <w:proofErr w:type="gramStart"/>
        <w:r>
          <w:t>or</w:t>
        </w:r>
        <w:proofErr w:type="gramEnd"/>
        <w:r>
          <w:t xml:space="preserve"> exceptions are </w:t>
        </w:r>
      </w:ins>
      <w:del w:id="90" w:author="Keith Jones (NESO)" w:date="2024-12-13T10:31:00Z" w16du:dateUtc="2024-12-13T10:31:00Z">
        <w:r w:rsidR="00A54C27" w:rsidDel="00172745">
          <w:delText xml:space="preserve">Introduction </w:delText>
        </w:r>
      </w:del>
    </w:p>
    <w:p w14:paraId="138E46C7" w14:textId="5D568426" w:rsidR="00A54C27" w:rsidDel="00172745" w:rsidRDefault="00A54C27">
      <w:pPr>
        <w:pStyle w:val="Heading2"/>
        <w:rPr>
          <w:del w:id="91" w:author="Keith Jones (NESO)" w:date="2024-12-13T10:31:00Z" w16du:dateUtc="2024-12-13T10:31:00Z"/>
        </w:rPr>
      </w:pPr>
      <w:del w:id="92" w:author="Keith Jones (NESO)" w:date="2024-12-13T10:31:00Z" w16du:dateUtc="2024-12-13T10:31:00Z">
        <w:r w:rsidDel="00172745">
          <w:delText>Scope</w:delText>
        </w:r>
      </w:del>
    </w:p>
    <w:p w14:paraId="543E0620" w14:textId="2C9EAD9F" w:rsidR="00A54C27" w:rsidDel="00172745" w:rsidRDefault="00A54C27">
      <w:pPr>
        <w:pStyle w:val="Heading3"/>
        <w:tabs>
          <w:tab w:val="clear" w:pos="0"/>
          <w:tab w:val="num" w:pos="709"/>
        </w:tabs>
        <w:ind w:left="709" w:hanging="709"/>
        <w:rPr>
          <w:del w:id="93" w:author="Keith Jones (NESO)" w:date="2024-12-13T10:31:00Z" w16du:dateUtc="2024-12-13T10:31:00Z"/>
        </w:rPr>
      </w:pPr>
      <w:del w:id="94" w:author="Keith Jones (NESO)" w:date="2024-12-13T10:31:00Z" w16du:dateUtc="2024-12-13T10:31:00Z">
        <w:r w:rsidDel="00172745">
          <w:delText xml:space="preserve">This procedure describes the data exchange requirements between </w:delText>
        </w:r>
        <w:r w:rsidR="00746A4C" w:rsidDel="00172745">
          <w:delText>The Company</w:delText>
        </w:r>
        <w:r w:rsidR="007A7EBE" w:rsidDel="00172745">
          <w:delText>,</w:delText>
        </w:r>
        <w:r w:rsidR="007A7EBE" w:rsidRPr="005F2817" w:rsidDel="00172745">
          <w:delText xml:space="preserve"> </w:delText>
        </w:r>
        <w:r w:rsidR="007A7EBE" w:rsidRPr="00EF2340" w:rsidDel="00172745">
          <w:delText>as defined in the STC and meaning the licence holder with system operator responsibilities,</w:delText>
        </w:r>
        <w:r w:rsidR="00746A4C" w:rsidDel="00172745">
          <w:delText xml:space="preserve"> </w:delText>
        </w:r>
        <w:r w:rsidR="00736719" w:rsidDel="00172745">
          <w:delText>and the TOs to facilitate the O</w:delText>
        </w:r>
        <w:r w:rsidDel="00172745">
          <w:delText xml:space="preserve">utage planning process. </w:delText>
        </w:r>
      </w:del>
    </w:p>
    <w:p w14:paraId="6A7DDE8D" w14:textId="7249B84F" w:rsidR="00FF21D1" w:rsidDel="00172745" w:rsidRDefault="009D2017" w:rsidP="00A05840">
      <w:pPr>
        <w:pStyle w:val="Heading3"/>
        <w:keepLines/>
        <w:tabs>
          <w:tab w:val="clear" w:pos="0"/>
        </w:tabs>
        <w:ind w:left="709" w:hanging="709"/>
        <w:rPr>
          <w:del w:id="95" w:author="Keith Jones (NESO)" w:date="2024-12-13T10:31:00Z" w16du:dateUtc="2024-12-13T10:31:00Z"/>
        </w:rPr>
      </w:pPr>
      <w:del w:id="96" w:author="Keith Jones (NESO)" w:date="2024-12-13T10:31:00Z" w16du:dateUtc="2024-12-13T10:31:00Z">
        <w:r w:rsidDel="00172745">
          <w:delText>This document has been revised as part of the periodic review</w:delText>
        </w:r>
        <w:r w:rsidR="00736719" w:rsidDel="00172745">
          <w:delText>.</w:delText>
        </w:r>
      </w:del>
    </w:p>
    <w:p w14:paraId="79CFBAC2" w14:textId="7AB8813F" w:rsidR="009D2017" w:rsidDel="00172745" w:rsidRDefault="009D2017" w:rsidP="009D2017">
      <w:pPr>
        <w:pStyle w:val="Heading3"/>
        <w:keepLines/>
        <w:tabs>
          <w:tab w:val="clear" w:pos="0"/>
        </w:tabs>
        <w:ind w:left="709" w:hanging="709"/>
        <w:rPr>
          <w:del w:id="97" w:author="Keith Jones (NESO)" w:date="2024-12-13T10:31:00Z" w16du:dateUtc="2024-12-13T10:31:00Z"/>
        </w:rPr>
      </w:pPr>
      <w:del w:id="98" w:author="Keith Jones (NESO)" w:date="2024-12-13T10:31:00Z" w16du:dateUtc="2024-12-13T10:31:00Z">
        <w:r w:rsidDel="00172745">
          <w:delText xml:space="preserve">This document applies to </w:delText>
        </w:r>
        <w:r w:rsidR="00746A4C" w:rsidDel="00172745">
          <w:delText xml:space="preserve">The Company </w:delText>
        </w:r>
        <w:r w:rsidDel="00172745">
          <w:delText>and the following TOs. For the purposes of this document, the TOs are:</w:delText>
        </w:r>
      </w:del>
    </w:p>
    <w:p w14:paraId="313CA820" w14:textId="14D5FF9C" w:rsidR="00950CC6" w:rsidRPr="00950CC6" w:rsidDel="00172745" w:rsidRDefault="00950CC6" w:rsidP="00950CC6">
      <w:pPr>
        <w:keepNext/>
        <w:keepLines/>
        <w:numPr>
          <w:ilvl w:val="0"/>
          <w:numId w:val="41"/>
        </w:numPr>
        <w:jc w:val="both"/>
        <w:outlineLvl w:val="2"/>
        <w:rPr>
          <w:del w:id="99" w:author="Keith Jones (NESO)" w:date="2024-12-13T10:31:00Z" w16du:dateUtc="2024-12-13T10:31:00Z"/>
        </w:rPr>
      </w:pPr>
      <w:del w:id="100" w:author="Keith Jones (NESO)" w:date="2024-12-13T10:31:00Z" w16du:dateUtc="2024-12-13T10:31:00Z">
        <w:r w:rsidRPr="00950CC6" w:rsidDel="00172745">
          <w:delText>NGET;</w:delText>
        </w:r>
      </w:del>
    </w:p>
    <w:p w14:paraId="7F0AB301" w14:textId="6E484923" w:rsidR="00950CC6" w:rsidRPr="00950CC6" w:rsidDel="00172745" w:rsidRDefault="00950CC6" w:rsidP="00950CC6">
      <w:pPr>
        <w:keepNext/>
        <w:keepLines/>
        <w:numPr>
          <w:ilvl w:val="0"/>
          <w:numId w:val="41"/>
        </w:numPr>
        <w:jc w:val="both"/>
        <w:outlineLvl w:val="2"/>
        <w:rPr>
          <w:del w:id="101" w:author="Keith Jones (NESO)" w:date="2024-12-13T10:31:00Z" w16du:dateUtc="2024-12-13T10:31:00Z"/>
        </w:rPr>
      </w:pPr>
      <w:del w:id="102" w:author="Keith Jones (NESO)" w:date="2024-12-13T10:31:00Z" w16du:dateUtc="2024-12-13T10:31:00Z">
        <w:r w:rsidRPr="00950CC6" w:rsidDel="00172745">
          <w:delText xml:space="preserve">SPT; </w:delText>
        </w:r>
      </w:del>
    </w:p>
    <w:p w14:paraId="58823655" w14:textId="6BF9385D" w:rsidR="00950CC6" w:rsidRPr="00950CC6" w:rsidDel="00172745" w:rsidRDefault="00950CC6" w:rsidP="00950CC6">
      <w:pPr>
        <w:keepNext/>
        <w:keepLines/>
        <w:numPr>
          <w:ilvl w:val="0"/>
          <w:numId w:val="41"/>
        </w:numPr>
        <w:jc w:val="both"/>
        <w:outlineLvl w:val="2"/>
        <w:rPr>
          <w:del w:id="103" w:author="Keith Jones (NESO)" w:date="2024-12-13T10:31:00Z" w16du:dateUtc="2024-12-13T10:31:00Z"/>
        </w:rPr>
      </w:pPr>
      <w:del w:id="104" w:author="Keith Jones (NESO)" w:date="2024-12-13T09:25:00Z" w16du:dateUtc="2024-12-13T09:25:00Z">
        <w:r w:rsidRPr="00950CC6" w:rsidDel="00C31AA5">
          <w:delText>SHETL</w:delText>
        </w:r>
      </w:del>
      <w:del w:id="105" w:author="Keith Jones (NESO)" w:date="2024-12-13T10:31:00Z" w16du:dateUtc="2024-12-13T10:31:00Z">
        <w:r w:rsidRPr="00950CC6" w:rsidDel="00172745">
          <w:delText>; and</w:delText>
        </w:r>
      </w:del>
    </w:p>
    <w:p w14:paraId="166B3638" w14:textId="62788CEA" w:rsidR="00950CC6" w:rsidRPr="00950CC6" w:rsidDel="00172745" w:rsidRDefault="00950CC6" w:rsidP="00950CC6">
      <w:pPr>
        <w:keepNext/>
        <w:keepLines/>
        <w:numPr>
          <w:ilvl w:val="0"/>
          <w:numId w:val="41"/>
        </w:numPr>
        <w:jc w:val="both"/>
        <w:outlineLvl w:val="2"/>
        <w:rPr>
          <w:del w:id="106" w:author="Keith Jones (NESO)" w:date="2024-12-13T10:31:00Z" w16du:dateUtc="2024-12-13T10:31:00Z"/>
        </w:rPr>
      </w:pPr>
      <w:del w:id="107" w:author="Keith Jones (NESO)" w:date="2024-12-13T10:31:00Z" w16du:dateUtc="2024-12-13T10:31:00Z">
        <w:r w:rsidRPr="00950CC6" w:rsidDel="00172745">
          <w:delText xml:space="preserve">All Offshore Transmission Licence holders as appointed by </w:delText>
        </w:r>
        <w:r w:rsidR="007C5929" w:rsidDel="00172745">
          <w:delText>t</w:delText>
        </w:r>
        <w:r w:rsidR="00273B7B" w:rsidDel="00172745">
          <w:delText>he Authority</w:delText>
        </w:r>
      </w:del>
    </w:p>
    <w:p w14:paraId="43F0EBDE" w14:textId="77777777" w:rsidR="002D3B9A" w:rsidRDefault="00FF21D1" w:rsidP="004D04B2">
      <w:pPr>
        <w:pStyle w:val="Heading3"/>
        <w:tabs>
          <w:tab w:val="clear" w:pos="0"/>
          <w:tab w:val="left" w:pos="709"/>
        </w:tabs>
        <w:ind w:left="709" w:hanging="709"/>
        <w:jc w:val="left"/>
        <w:rPr>
          <w:ins w:id="108" w:author="Keith Jones (NESO)" w:date="2024-12-13T10:31:00Z" w16du:dateUtc="2024-12-13T10:31:00Z"/>
        </w:rPr>
      </w:pPr>
      <w:del w:id="109" w:author="Keith Jones (NESO)" w:date="2024-12-13T10:31:00Z" w16du:dateUtc="2024-12-13T10:31:00Z">
        <w:r w:rsidDel="00172745">
          <w:delText>No distinction is generally made within the document between Onshore and Offshore TOs. References are applicable to both unless specific conditions or exceptions are</w:delText>
        </w:r>
      </w:del>
    </w:p>
    <w:p w14:paraId="2A0BC5EE" w14:textId="4CD5DFA0" w:rsidR="00FF21D1" w:rsidRDefault="000E406D">
      <w:pPr>
        <w:pStyle w:val="Heading3"/>
        <w:numPr>
          <w:ilvl w:val="0"/>
          <w:numId w:val="0"/>
        </w:numPr>
        <w:tabs>
          <w:tab w:val="left" w:pos="709"/>
        </w:tabs>
        <w:ind w:left="709"/>
        <w:jc w:val="left"/>
        <w:pPrChange w:id="110" w:author="Keith Jones (NESO)" w:date="2024-12-13T10:32:00Z" w16du:dateUtc="2024-12-13T10:32:00Z">
          <w:pPr>
            <w:pStyle w:val="Heading3"/>
            <w:tabs>
              <w:tab w:val="clear" w:pos="0"/>
              <w:tab w:val="left" w:pos="709"/>
            </w:tabs>
            <w:ind w:left="709" w:hanging="709"/>
          </w:pPr>
        </w:pPrChange>
      </w:pPr>
      <w:ins w:id="111" w:author="Keith Jones (NESO)" w:date="2024-12-13T10:29:00Z" w16du:dateUtc="2024-12-13T10:29:00Z">
        <w:r>
          <w:t>m</w:t>
        </w:r>
      </w:ins>
      <w:del w:id="112" w:author="Keith Jones (NESO)" w:date="2024-12-13T10:28:00Z" w16du:dateUtc="2024-12-13T10:28:00Z">
        <w:r w:rsidR="00FF21D1" w:rsidDel="004D04B2">
          <w:delText xml:space="preserve"> m</w:delText>
        </w:r>
      </w:del>
      <w:r w:rsidR="00FF21D1">
        <w:t>ade in the document relating to a</w:t>
      </w:r>
      <w:r w:rsidR="00736719">
        <w:t>n Onshore TO or Offshore TO. S</w:t>
      </w:r>
      <w:r w:rsidR="00FF21D1">
        <w:t xml:space="preserve">uch </w:t>
      </w:r>
      <w:r w:rsidR="00736719">
        <w:t xml:space="preserve">conditions or exceptions </w:t>
      </w:r>
      <w:r w:rsidR="00FF21D1">
        <w:t>will be prefixed accordingly.</w:t>
      </w:r>
    </w:p>
    <w:p w14:paraId="20B50F28" w14:textId="77777777" w:rsidR="00FF21D1" w:rsidRDefault="00FF21D1">
      <w:pPr>
        <w:pStyle w:val="Heading3"/>
        <w:tabs>
          <w:tab w:val="clear" w:pos="0"/>
          <w:tab w:val="left" w:pos="709"/>
        </w:tabs>
        <w:ind w:left="709" w:hanging="709"/>
      </w:pPr>
      <w:r>
        <w:t xml:space="preserve">This document </w:t>
      </w:r>
      <w:r w:rsidRPr="00E96E8B">
        <w:t xml:space="preserve">recognises </w:t>
      </w:r>
      <w:r w:rsidRPr="00E96E8B">
        <w:rPr>
          <w:szCs w:val="22"/>
        </w:rPr>
        <w:t xml:space="preserve">that an </w:t>
      </w:r>
      <w:r>
        <w:rPr>
          <w:szCs w:val="22"/>
        </w:rPr>
        <w:t>O</w:t>
      </w:r>
      <w:r w:rsidRPr="00E96E8B">
        <w:rPr>
          <w:szCs w:val="22"/>
        </w:rPr>
        <w:t xml:space="preserve">nshore TO </w:t>
      </w:r>
      <w:r w:rsidR="00ED1008">
        <w:rPr>
          <w:szCs w:val="22"/>
        </w:rPr>
        <w:t xml:space="preserve">or Offshore TO </w:t>
      </w:r>
      <w:r w:rsidRPr="00E96E8B">
        <w:rPr>
          <w:szCs w:val="22"/>
        </w:rPr>
        <w:t xml:space="preserve">may become the owner of one or more </w:t>
      </w:r>
      <w:r>
        <w:rPr>
          <w:szCs w:val="22"/>
        </w:rPr>
        <w:t>O</w:t>
      </w:r>
      <w:r w:rsidRPr="00E96E8B">
        <w:rPr>
          <w:szCs w:val="22"/>
        </w:rPr>
        <w:t>ffshore</w:t>
      </w:r>
      <w:r w:rsidR="00ED1008">
        <w:rPr>
          <w:szCs w:val="22"/>
        </w:rPr>
        <w:t xml:space="preserve"> </w:t>
      </w:r>
      <w:r w:rsidR="00736719">
        <w:rPr>
          <w:szCs w:val="22"/>
        </w:rPr>
        <w:t>or</w:t>
      </w:r>
      <w:r w:rsidR="00ED1008">
        <w:rPr>
          <w:szCs w:val="22"/>
        </w:rPr>
        <w:t xml:space="preserve"> Onshore</w:t>
      </w:r>
      <w:r w:rsidRPr="00E96E8B">
        <w:rPr>
          <w:szCs w:val="22"/>
        </w:rPr>
        <w:t xml:space="preserve"> </w:t>
      </w:r>
      <w:r>
        <w:rPr>
          <w:szCs w:val="22"/>
        </w:rPr>
        <w:t>N</w:t>
      </w:r>
      <w:r w:rsidRPr="00E96E8B">
        <w:rPr>
          <w:szCs w:val="22"/>
        </w:rPr>
        <w:t>etworks</w:t>
      </w:r>
      <w:r>
        <w:rPr>
          <w:szCs w:val="22"/>
        </w:rPr>
        <w:t xml:space="preserve"> and that the ownership of TO networks may change over time.</w:t>
      </w:r>
    </w:p>
    <w:p w14:paraId="5D13473F" w14:textId="6A1D6B3D" w:rsidR="00A05840" w:rsidRDefault="00746A4C">
      <w:pPr>
        <w:pStyle w:val="Heading3"/>
        <w:tabs>
          <w:tab w:val="clear" w:pos="0"/>
          <w:tab w:val="left" w:pos="709"/>
        </w:tabs>
        <w:ind w:left="709" w:hanging="709"/>
      </w:pPr>
      <w:r>
        <w:t xml:space="preserve">The Company </w:t>
      </w:r>
      <w:r w:rsidR="00A54C27">
        <w:t xml:space="preserve">shall use </w:t>
      </w:r>
      <w:r>
        <w:t xml:space="preserve">The Company </w:t>
      </w:r>
      <w:r w:rsidR="00A54C27">
        <w:t xml:space="preserve">Outage Database (currently known as </w:t>
      </w:r>
      <w:proofErr w:type="spellStart"/>
      <w:r w:rsidR="00705D03">
        <w:t>eNAMS</w:t>
      </w:r>
      <w:proofErr w:type="spellEnd"/>
      <w:r w:rsidR="00A54C27">
        <w:t xml:space="preserve">) to </w:t>
      </w:r>
    </w:p>
    <w:p w14:paraId="47A1344C" w14:textId="77777777" w:rsidR="00A05840" w:rsidRDefault="00736719" w:rsidP="00A05840">
      <w:pPr>
        <w:pStyle w:val="Heading3"/>
        <w:numPr>
          <w:ilvl w:val="0"/>
          <w:numId w:val="20"/>
        </w:numPr>
        <w:tabs>
          <w:tab w:val="left" w:pos="709"/>
        </w:tabs>
      </w:pPr>
      <w:r>
        <w:t>M</w:t>
      </w:r>
      <w:r w:rsidR="00A54C27">
        <w:t xml:space="preserve">anage and maintain details of the Outage Plan </w:t>
      </w:r>
    </w:p>
    <w:p w14:paraId="0E601D7B" w14:textId="77777777" w:rsidR="00A05840" w:rsidRDefault="00736719" w:rsidP="00A05840">
      <w:pPr>
        <w:pStyle w:val="Heading3"/>
        <w:numPr>
          <w:ilvl w:val="0"/>
          <w:numId w:val="20"/>
        </w:numPr>
        <w:tabs>
          <w:tab w:val="left" w:pos="709"/>
        </w:tabs>
      </w:pPr>
      <w:r>
        <w:t>Manage the process of o</w:t>
      </w:r>
      <w:r w:rsidR="00A54C27">
        <w:t xml:space="preserve">utage change. </w:t>
      </w:r>
    </w:p>
    <w:p w14:paraId="1857B14E" w14:textId="51986467" w:rsidR="00A05840" w:rsidRDefault="00736719" w:rsidP="00A05840">
      <w:pPr>
        <w:pStyle w:val="Heading3"/>
        <w:numPr>
          <w:ilvl w:val="0"/>
          <w:numId w:val="20"/>
        </w:numPr>
        <w:tabs>
          <w:tab w:val="left" w:pos="709"/>
        </w:tabs>
      </w:pPr>
      <w:r>
        <w:t>M</w:t>
      </w:r>
      <w:r w:rsidR="00A05840">
        <w:t xml:space="preserve">anage the introduction of </w:t>
      </w:r>
      <w:r w:rsidR="00647CF4">
        <w:t>n</w:t>
      </w:r>
      <w:r w:rsidR="00A05840">
        <w:t xml:space="preserve">ew </w:t>
      </w:r>
      <w:r w:rsidR="00114FE7">
        <w:t>O</w:t>
      </w:r>
      <w:r w:rsidR="00647CF4">
        <w:t xml:space="preserve">ffshore </w:t>
      </w:r>
      <w:r w:rsidR="00A05840">
        <w:t>T</w:t>
      </w:r>
      <w:r w:rsidR="009B6F1A">
        <w:t>O</w:t>
      </w:r>
      <w:r w:rsidR="00A05840">
        <w:t>s</w:t>
      </w:r>
    </w:p>
    <w:p w14:paraId="7739CAF5" w14:textId="77777777" w:rsidR="00A05840" w:rsidRDefault="00736719" w:rsidP="00A05840">
      <w:pPr>
        <w:pStyle w:val="Heading3"/>
        <w:numPr>
          <w:ilvl w:val="0"/>
          <w:numId w:val="20"/>
        </w:numPr>
        <w:tabs>
          <w:tab w:val="left" w:pos="709"/>
        </w:tabs>
      </w:pPr>
      <w:r>
        <w:t>M</w:t>
      </w:r>
      <w:r w:rsidR="00A05840">
        <w:t xml:space="preserve">anage changes in </w:t>
      </w:r>
      <w:r w:rsidR="00114FE7">
        <w:t>O</w:t>
      </w:r>
      <w:r w:rsidR="00647CF4">
        <w:t xml:space="preserve">ffshore </w:t>
      </w:r>
      <w:r w:rsidR="00114FE7">
        <w:t>N</w:t>
      </w:r>
      <w:r w:rsidR="00A05840">
        <w:t>etwork ownership</w:t>
      </w:r>
    </w:p>
    <w:p w14:paraId="7F2C2019" w14:textId="5B9538A4" w:rsidR="00647CF4" w:rsidRDefault="00736719" w:rsidP="00A05840">
      <w:pPr>
        <w:pStyle w:val="Heading3"/>
        <w:numPr>
          <w:ilvl w:val="0"/>
          <w:numId w:val="20"/>
        </w:numPr>
        <w:tabs>
          <w:tab w:val="left" w:pos="709"/>
        </w:tabs>
      </w:pPr>
      <w:r>
        <w:t>P</w:t>
      </w:r>
      <w:r w:rsidR="00647CF4">
        <w:t>rovide T</w:t>
      </w:r>
      <w:r w:rsidR="009B6F1A">
        <w:t>O</w:t>
      </w:r>
      <w:r w:rsidR="00647CF4">
        <w:t xml:space="preserve">s </w:t>
      </w:r>
      <w:r w:rsidR="00F546F0">
        <w:t xml:space="preserve">with </w:t>
      </w:r>
      <w:r w:rsidR="00647CF4">
        <w:t>visibility of all impacting outages</w:t>
      </w:r>
      <w:r w:rsidR="006C1BA5">
        <w:t xml:space="preserve"> </w:t>
      </w:r>
      <w:r>
        <w:t>(Outage Identification (Outage n</w:t>
      </w:r>
      <w:r w:rsidR="009E5AFE">
        <w:t>umber)/</w:t>
      </w:r>
      <w:r>
        <w:t>c</w:t>
      </w:r>
      <w:r w:rsidR="009E5AFE">
        <w:t xml:space="preserve">ircuit </w:t>
      </w:r>
      <w:r>
        <w:t>d</w:t>
      </w:r>
      <w:r w:rsidR="009E5AFE">
        <w:t>escription/</w:t>
      </w:r>
      <w:r>
        <w:t>s</w:t>
      </w:r>
      <w:r w:rsidR="009E5AFE">
        <w:t xml:space="preserve">tart </w:t>
      </w:r>
      <w:r>
        <w:t>d</w:t>
      </w:r>
      <w:r w:rsidR="009E5AFE">
        <w:t>ate/</w:t>
      </w:r>
      <w:r>
        <w:t>e</w:t>
      </w:r>
      <w:r w:rsidR="009E5AFE">
        <w:t xml:space="preserve">nd </w:t>
      </w:r>
      <w:r>
        <w:t>s</w:t>
      </w:r>
      <w:r w:rsidR="009E5AFE">
        <w:t>ate)</w:t>
      </w:r>
    </w:p>
    <w:p w14:paraId="5AD84C1A" w14:textId="77777777" w:rsidR="00A05840" w:rsidRDefault="00736719" w:rsidP="00A05840">
      <w:pPr>
        <w:pStyle w:val="Heading3"/>
        <w:numPr>
          <w:ilvl w:val="0"/>
          <w:numId w:val="20"/>
        </w:numPr>
        <w:tabs>
          <w:tab w:val="left" w:pos="709"/>
        </w:tabs>
      </w:pPr>
      <w:r>
        <w:t>M</w:t>
      </w:r>
      <w:r w:rsidR="00A05840">
        <w:t xml:space="preserve">anage </w:t>
      </w:r>
      <w:r w:rsidR="00FA7097">
        <w:t>C</w:t>
      </w:r>
      <w:r w:rsidR="00A05840">
        <w:t xml:space="preserve">apacity </w:t>
      </w:r>
      <w:r w:rsidR="00FA7097">
        <w:t>D</w:t>
      </w:r>
      <w:r w:rsidR="00A05840">
        <w:t>eclarations by DNOs</w:t>
      </w:r>
    </w:p>
    <w:p w14:paraId="36EC6660" w14:textId="57F5F08E" w:rsidR="00A05840" w:rsidRDefault="00A05840">
      <w:pPr>
        <w:pStyle w:val="Heading3"/>
        <w:tabs>
          <w:tab w:val="clear" w:pos="0"/>
          <w:tab w:val="left" w:pos="709"/>
        </w:tabs>
        <w:ind w:left="709" w:hanging="709"/>
      </w:pPr>
      <w:r>
        <w:t>Th</w:t>
      </w:r>
      <w:r w:rsidR="00114FE7">
        <w:t>e</w:t>
      </w:r>
      <w:r>
        <w:t xml:space="preserve"> </w:t>
      </w:r>
      <w:r w:rsidR="00746A4C">
        <w:t xml:space="preserve">Company </w:t>
      </w:r>
      <w:r w:rsidR="00A15114">
        <w:t xml:space="preserve">Outage Database </w:t>
      </w:r>
      <w:r>
        <w:t xml:space="preserve">will be available to each TO. </w:t>
      </w:r>
    </w:p>
    <w:p w14:paraId="26203E0E" w14:textId="195D465A" w:rsidR="00A54C27" w:rsidRDefault="00A54C27">
      <w:pPr>
        <w:pStyle w:val="Heading3"/>
        <w:tabs>
          <w:tab w:val="clear" w:pos="0"/>
          <w:tab w:val="left" w:pos="709"/>
        </w:tabs>
        <w:ind w:left="709" w:hanging="709"/>
      </w:pPr>
      <w:r>
        <w:t>This procedure allows TO</w:t>
      </w:r>
      <w:r w:rsidR="009B6F1A">
        <w:t>s</w:t>
      </w:r>
      <w:r>
        <w:t xml:space="preserve"> to use </w:t>
      </w:r>
      <w:r w:rsidR="00592CDA">
        <w:t xml:space="preserve">The Company </w:t>
      </w:r>
      <w:r>
        <w:t xml:space="preserve">Outage Database interactively (via </w:t>
      </w:r>
      <w:r w:rsidR="00736719">
        <w:t xml:space="preserve">web based </w:t>
      </w:r>
      <w:r w:rsidR="005870DF">
        <w:t>browser</w:t>
      </w:r>
      <w:r>
        <w:t xml:space="preserve">) and to exchange Outage data with </w:t>
      </w:r>
      <w:r w:rsidR="00592CDA">
        <w:t xml:space="preserve">The Company </w:t>
      </w:r>
      <w:r>
        <w:t>via a file transfer process.</w:t>
      </w:r>
    </w:p>
    <w:p w14:paraId="3DF95602" w14:textId="07F46831" w:rsidR="009516F7" w:rsidRDefault="00A54C27" w:rsidP="00604B22">
      <w:pPr>
        <w:pStyle w:val="Heading3"/>
        <w:tabs>
          <w:tab w:val="clear" w:pos="0"/>
          <w:tab w:val="left" w:pos="709"/>
        </w:tabs>
        <w:ind w:left="709" w:hanging="709"/>
      </w:pPr>
      <w:r w:rsidRPr="00334E70">
        <w:t>This procedure should be read in conjunction with STCP11-1 Outage Planning</w:t>
      </w:r>
      <w:r w:rsidR="00EE1F05">
        <w:t>.</w:t>
      </w:r>
    </w:p>
    <w:p w14:paraId="21656A0A" w14:textId="77777777" w:rsidR="00A54C27" w:rsidRDefault="00A54C27" w:rsidP="009516F7">
      <w:pPr>
        <w:pStyle w:val="Heading2"/>
      </w:pPr>
      <w:r>
        <w:t xml:space="preserve">Objectives </w:t>
      </w:r>
    </w:p>
    <w:p w14:paraId="4AA1B6E8" w14:textId="738C79AE" w:rsidR="00A54C27" w:rsidRDefault="00A54C27" w:rsidP="00A275E6">
      <w:pPr>
        <w:pStyle w:val="Heading3"/>
        <w:tabs>
          <w:tab w:val="clear" w:pos="0"/>
          <w:tab w:val="left" w:pos="709"/>
        </w:tabs>
        <w:ind w:left="709" w:hanging="709"/>
      </w:pPr>
      <w:r>
        <w:t xml:space="preserve">The objective of this procedure is to set out the requirements for exchange of information between </w:t>
      </w:r>
      <w:r w:rsidR="00592CDA">
        <w:t xml:space="preserve">The Company </w:t>
      </w:r>
      <w:r>
        <w:t>and the T</w:t>
      </w:r>
      <w:r w:rsidR="00592CDA">
        <w:t>O</w:t>
      </w:r>
      <w:r>
        <w:t xml:space="preserve">s to facilitate the process in </w:t>
      </w:r>
      <w:r w:rsidRPr="00334E70">
        <w:t>STCP11-1 Outage Planning.</w:t>
      </w:r>
    </w:p>
    <w:p w14:paraId="38F2C1BE" w14:textId="77777777" w:rsidR="00A54C27" w:rsidRDefault="00A54C27">
      <w:pPr>
        <w:pStyle w:val="Heading3"/>
        <w:numPr>
          <w:ilvl w:val="0"/>
          <w:numId w:val="0"/>
        </w:numPr>
        <w:ind w:left="567"/>
      </w:pPr>
    </w:p>
    <w:p w14:paraId="53FF593C" w14:textId="77777777" w:rsidR="00A54C27" w:rsidRDefault="00A54C27">
      <w:pPr>
        <w:pStyle w:val="Heading1"/>
        <w:jc w:val="both"/>
      </w:pPr>
      <w:r>
        <w:t xml:space="preserve">Key Definitions </w:t>
      </w:r>
    </w:p>
    <w:p w14:paraId="0ECB9F6B" w14:textId="4BBCAE99" w:rsidR="00A54C27" w:rsidRDefault="00A54C27" w:rsidP="00781758">
      <w:pPr>
        <w:pStyle w:val="Heading2"/>
      </w:pPr>
      <w:r>
        <w:t>For the purposes of STCP11-2:</w:t>
      </w:r>
    </w:p>
    <w:p w14:paraId="34AF75AF" w14:textId="77777777" w:rsidR="009D2017" w:rsidRPr="00497C82" w:rsidRDefault="009D2017" w:rsidP="009D2017">
      <w:pPr>
        <w:pStyle w:val="Heading3"/>
        <w:tabs>
          <w:tab w:val="clear" w:pos="0"/>
          <w:tab w:val="num" w:pos="851"/>
        </w:tabs>
        <w:ind w:left="851" w:hanging="851"/>
      </w:pPr>
      <w:r>
        <w:rPr>
          <w:b/>
          <w:bCs/>
        </w:rPr>
        <w:t xml:space="preserve">Basic Asset Data </w:t>
      </w:r>
      <w:r w:rsidRPr="00497C82">
        <w:t>means these data items listed in Appendix B of this STCP</w:t>
      </w:r>
    </w:p>
    <w:p w14:paraId="4A427BB0" w14:textId="743BCE13" w:rsidR="00A54C27" w:rsidRDefault="00A54C27">
      <w:pPr>
        <w:pStyle w:val="Heading3"/>
        <w:tabs>
          <w:tab w:val="clear" w:pos="0"/>
          <w:tab w:val="num" w:pos="851"/>
        </w:tabs>
        <w:ind w:left="851" w:hanging="851"/>
      </w:pPr>
      <w:r>
        <w:rPr>
          <w:b/>
          <w:bCs/>
        </w:rPr>
        <w:t>Basic Outage</w:t>
      </w:r>
      <w:r>
        <w:t xml:space="preserve"> means a template for data held within </w:t>
      </w:r>
      <w:r w:rsidR="00136862">
        <w:t>The Company</w:t>
      </w:r>
      <w:r w:rsidR="007C5929">
        <w:t>’</w:t>
      </w:r>
      <w:r w:rsidR="00F44F55">
        <w:t>s</w:t>
      </w:r>
      <w:r>
        <w:t xml:space="preserve"> Outage Database comprising a single item or group of Plant &amp; Apparatus affected when an Outage is released for work.</w:t>
      </w:r>
    </w:p>
    <w:p w14:paraId="738FE2DB" w14:textId="77777777" w:rsidR="00A54C27" w:rsidRDefault="00A54C27">
      <w:pPr>
        <w:pStyle w:val="Heading3"/>
        <w:tabs>
          <w:tab w:val="clear" w:pos="0"/>
          <w:tab w:val="num" w:pos="851"/>
        </w:tabs>
        <w:ind w:left="851" w:hanging="851"/>
      </w:pPr>
      <w:r>
        <w:rPr>
          <w:b/>
          <w:bCs/>
        </w:rPr>
        <w:lastRenderedPageBreak/>
        <w:t>Basic Outage Data</w:t>
      </w:r>
      <w:r>
        <w:t xml:space="preserve"> means those data items listed in Appendix </w:t>
      </w:r>
      <w:r w:rsidR="00E639F5">
        <w:t>B</w:t>
      </w:r>
      <w:r w:rsidR="000D0D3B">
        <w:t xml:space="preserve"> </w:t>
      </w:r>
      <w:r>
        <w:t>of this ST</w:t>
      </w:r>
      <w:r w:rsidR="00576C2E">
        <w:t>C</w:t>
      </w:r>
      <w:r>
        <w:t>P.</w:t>
      </w:r>
    </w:p>
    <w:p w14:paraId="71FED62E" w14:textId="77777777" w:rsidR="00F17160" w:rsidRDefault="009D2017" w:rsidP="006D752A">
      <w:pPr>
        <w:pStyle w:val="Heading3"/>
        <w:tabs>
          <w:tab w:val="clear" w:pos="0"/>
          <w:tab w:val="num" w:pos="851"/>
        </w:tabs>
        <w:ind w:left="851" w:hanging="851"/>
      </w:pPr>
      <w:r w:rsidRPr="009D2017">
        <w:rPr>
          <w:b/>
        </w:rPr>
        <w:t xml:space="preserve">Boundaries of </w:t>
      </w:r>
      <w:r>
        <w:rPr>
          <w:b/>
        </w:rPr>
        <w:t>I</w:t>
      </w:r>
      <w:r w:rsidR="00F17160" w:rsidRPr="009872D2">
        <w:rPr>
          <w:b/>
        </w:rPr>
        <w:t>nfluence</w:t>
      </w:r>
      <w:r w:rsidR="00F17160">
        <w:t xml:space="preserve"> means </w:t>
      </w:r>
      <w:r w:rsidR="009E5AFE">
        <w:t xml:space="preserve">the </w:t>
      </w:r>
      <w:r w:rsidR="006D752A" w:rsidRPr="009872D2">
        <w:t>asset level only and is applicable only to assets not substations,</w:t>
      </w:r>
    </w:p>
    <w:p w14:paraId="586B8ED5" w14:textId="77777777" w:rsidR="00F17160" w:rsidRPr="009872D2" w:rsidRDefault="00F17160">
      <w:pPr>
        <w:pStyle w:val="Heading3"/>
        <w:tabs>
          <w:tab w:val="clear" w:pos="0"/>
          <w:tab w:val="num" w:pos="851"/>
        </w:tabs>
        <w:ind w:left="851" w:hanging="851"/>
      </w:pPr>
      <w:r>
        <w:rPr>
          <w:b/>
        </w:rPr>
        <w:t xml:space="preserve">Boundary Outages </w:t>
      </w:r>
      <w:r w:rsidRPr="009872D2">
        <w:t>means</w:t>
      </w:r>
      <w:r w:rsidR="008E234F">
        <w:t xml:space="preserve"> an outage that affects more than one Transmission owner</w:t>
      </w:r>
    </w:p>
    <w:p w14:paraId="31535F6A" w14:textId="77777777" w:rsidR="00FA7097" w:rsidRPr="00FA7097" w:rsidRDefault="00FA7097">
      <w:pPr>
        <w:pStyle w:val="Heading3"/>
        <w:tabs>
          <w:tab w:val="clear" w:pos="0"/>
          <w:tab w:val="num" w:pos="851"/>
        </w:tabs>
        <w:ind w:left="851" w:hanging="851"/>
      </w:pPr>
      <w:r w:rsidRPr="00FA7097">
        <w:rPr>
          <w:b/>
        </w:rPr>
        <w:t>Capacity Declaration</w:t>
      </w:r>
      <w:r>
        <w:t xml:space="preserve"> means</w:t>
      </w:r>
      <w:r w:rsidR="00D54485">
        <w:t xml:space="preserve"> a statement indicating restrictions to the import and/or export capability of the network boundary. </w:t>
      </w:r>
    </w:p>
    <w:p w14:paraId="66803DC5" w14:textId="624CA97D" w:rsidR="00A54C27" w:rsidRDefault="00A54C27">
      <w:pPr>
        <w:pStyle w:val="Heading3"/>
        <w:tabs>
          <w:tab w:val="clear" w:pos="0"/>
          <w:tab w:val="num" w:pos="851"/>
        </w:tabs>
        <w:ind w:left="851" w:hanging="851"/>
      </w:pPr>
      <w:r>
        <w:rPr>
          <w:b/>
          <w:bCs/>
        </w:rPr>
        <w:t>Outage Identification</w:t>
      </w:r>
      <w:r>
        <w:t xml:space="preserve"> </w:t>
      </w:r>
      <w:r w:rsidR="00F168FE">
        <w:t xml:space="preserve">(aka </w:t>
      </w:r>
      <w:r w:rsidR="00F168FE" w:rsidRPr="00F168FE">
        <w:t>Outage Number</w:t>
      </w:r>
      <w:r w:rsidR="00F168FE">
        <w:t xml:space="preserve">) </w:t>
      </w:r>
      <w:r>
        <w:t>means a unique identifi</w:t>
      </w:r>
      <w:r w:rsidR="005870DF">
        <w:t>er</w:t>
      </w:r>
      <w:r w:rsidR="009E5AFE">
        <w:t>,</w:t>
      </w:r>
      <w:r>
        <w:t xml:space="preserve"> identifying each Outage in </w:t>
      </w:r>
      <w:r w:rsidR="00136862">
        <w:t xml:space="preserve">The Company </w:t>
      </w:r>
      <w:r>
        <w:t>Outage Database.</w:t>
      </w:r>
    </w:p>
    <w:p w14:paraId="60CEADB8" w14:textId="77777777" w:rsidR="00A54C27" w:rsidRDefault="00A54C27">
      <w:pPr>
        <w:pStyle w:val="Heading3"/>
        <w:tabs>
          <w:tab w:val="clear" w:pos="0"/>
          <w:tab w:val="num" w:pos="851"/>
        </w:tabs>
        <w:ind w:left="851" w:hanging="851"/>
      </w:pPr>
      <w:r>
        <w:rPr>
          <w:b/>
          <w:bCs/>
        </w:rPr>
        <w:t>Outage Request</w:t>
      </w:r>
      <w:r>
        <w:t xml:space="preserve"> means an Outage Proposal or Outage change request.</w:t>
      </w:r>
    </w:p>
    <w:p w14:paraId="73EB4F0C" w14:textId="7FDE6BEB" w:rsidR="00A54C27" w:rsidRDefault="00A54C27">
      <w:pPr>
        <w:pStyle w:val="Heading3"/>
        <w:tabs>
          <w:tab w:val="clear" w:pos="0"/>
          <w:tab w:val="num" w:pos="851"/>
        </w:tabs>
        <w:ind w:left="851" w:hanging="851"/>
      </w:pPr>
      <w:r>
        <w:rPr>
          <w:b/>
          <w:bCs/>
        </w:rPr>
        <w:t>Outage Request Identification</w:t>
      </w:r>
      <w:r w:rsidR="00F168FE">
        <w:rPr>
          <w:b/>
          <w:bCs/>
        </w:rPr>
        <w:t xml:space="preserve"> </w:t>
      </w:r>
      <w:r w:rsidR="00F168FE" w:rsidRPr="009872D2">
        <w:rPr>
          <w:bCs/>
        </w:rPr>
        <w:t>(aka Request Number)</w:t>
      </w:r>
      <w:r>
        <w:rPr>
          <w:b/>
          <w:bCs/>
        </w:rPr>
        <w:t xml:space="preserve"> </w:t>
      </w:r>
      <w:r>
        <w:t xml:space="preserve">means a unique identification for each Outage Request submitted to </w:t>
      </w:r>
      <w:r w:rsidR="00136862">
        <w:t xml:space="preserve">The Company </w:t>
      </w:r>
      <w:r>
        <w:t>Outage Database.</w:t>
      </w:r>
    </w:p>
    <w:p w14:paraId="25446C15" w14:textId="2965212E" w:rsidR="00A54C27" w:rsidDel="00A62767" w:rsidRDefault="00A54C27">
      <w:pPr>
        <w:pStyle w:val="Heading3"/>
        <w:tabs>
          <w:tab w:val="clear" w:pos="0"/>
          <w:tab w:val="num" w:pos="851"/>
        </w:tabs>
        <w:spacing w:after="0"/>
        <w:ind w:left="851" w:hanging="851"/>
        <w:rPr>
          <w:del w:id="113" w:author="Keith Jones (NESO)" w:date="2024-12-13T10:37:00Z" w16du:dateUtc="2024-12-13T10:37:00Z"/>
        </w:rPr>
        <w:pPrChange w:id="114" w:author="Keith Jones (NESO)" w:date="2024-12-13T10:37:00Z" w16du:dateUtc="2024-12-13T10:37:00Z">
          <w:pPr>
            <w:pStyle w:val="Heading3"/>
            <w:tabs>
              <w:tab w:val="clear" w:pos="0"/>
              <w:tab w:val="num" w:pos="851"/>
            </w:tabs>
            <w:ind w:left="851" w:hanging="851"/>
          </w:pPr>
        </w:pPrChange>
      </w:pPr>
      <w:r w:rsidRPr="00A62767">
        <w:rPr>
          <w:b/>
          <w:bCs/>
        </w:rPr>
        <w:t>Outage Status</w:t>
      </w:r>
      <w:r>
        <w:t xml:space="preserve"> means the stage of the planning process which an Outage has reached.  Refer to </w:t>
      </w:r>
      <w:r w:rsidR="0070246B">
        <w:t>Appendix C</w:t>
      </w:r>
      <w:r>
        <w:t xml:space="preserve">1 </w:t>
      </w:r>
      <w:r w:rsidR="00E10005">
        <w:t>S</w:t>
      </w:r>
      <w:r>
        <w:t xml:space="preserve">tatus </w:t>
      </w:r>
      <w:r w:rsidR="00E10005">
        <w:t>C</w:t>
      </w:r>
      <w:r>
        <w:t>ode list for details.</w:t>
      </w:r>
    </w:p>
    <w:p w14:paraId="4CF32AAF" w14:textId="5D430D1B" w:rsidR="00A53FA3" w:rsidRDefault="00A53FA3">
      <w:pPr>
        <w:pStyle w:val="Heading3"/>
        <w:tabs>
          <w:tab w:val="clear" w:pos="0"/>
          <w:tab w:val="num" w:pos="851"/>
        </w:tabs>
        <w:spacing w:after="0"/>
        <w:ind w:left="851" w:hanging="851"/>
        <w:rPr>
          <w:ins w:id="115" w:author="Keith Jones (NESO)" w:date="2024-12-13T10:33:00Z" w16du:dateUtc="2024-12-13T10:33:00Z"/>
        </w:rPr>
        <w:pPrChange w:id="116" w:author="Keith Jones (NESO)" w:date="2024-12-13T10:37:00Z" w16du:dateUtc="2024-12-13T10:37:00Z">
          <w:pPr>
            <w:spacing w:after="0"/>
          </w:pPr>
        </w:pPrChange>
      </w:pPr>
    </w:p>
    <w:p w14:paraId="2056B556" w14:textId="77777777" w:rsidR="00A54C27" w:rsidRDefault="00A54C27">
      <w:pPr>
        <w:pStyle w:val="Heading3"/>
        <w:numPr>
          <w:ilvl w:val="0"/>
          <w:numId w:val="0"/>
        </w:numPr>
      </w:pPr>
    </w:p>
    <w:p w14:paraId="27B9593D" w14:textId="13F8F126" w:rsidR="00A54C27" w:rsidRDefault="00A54C27">
      <w:pPr>
        <w:pStyle w:val="Heading1"/>
      </w:pPr>
      <w:r>
        <w:t xml:space="preserve">The </w:t>
      </w:r>
      <w:r w:rsidR="00136862">
        <w:t>Company</w:t>
      </w:r>
      <w:r>
        <w:t xml:space="preserve"> Outage Database</w:t>
      </w:r>
    </w:p>
    <w:p w14:paraId="0CA12E96" w14:textId="6E3E05B6" w:rsidR="003816E9" w:rsidRPr="00D543AE" w:rsidRDefault="003816E9">
      <w:pPr>
        <w:pStyle w:val="Heading3"/>
        <w:tabs>
          <w:tab w:val="clear" w:pos="0"/>
          <w:tab w:val="left" w:pos="709"/>
        </w:tabs>
        <w:ind w:left="709" w:hanging="709"/>
      </w:pPr>
      <w:r w:rsidRPr="00C53842">
        <w:rPr>
          <w:szCs w:val="22"/>
        </w:rPr>
        <w:t xml:space="preserve">Once a prospective </w:t>
      </w:r>
      <w:r w:rsidR="00D20CAD">
        <w:rPr>
          <w:szCs w:val="22"/>
        </w:rPr>
        <w:t>new</w:t>
      </w:r>
      <w:r w:rsidR="00D20CAD" w:rsidRPr="00C53842">
        <w:rPr>
          <w:szCs w:val="22"/>
        </w:rPr>
        <w:t xml:space="preserve"> </w:t>
      </w:r>
      <w:r w:rsidRPr="00C53842">
        <w:rPr>
          <w:szCs w:val="22"/>
        </w:rPr>
        <w:t>TO ha</w:t>
      </w:r>
      <w:r w:rsidR="009E5AFE">
        <w:rPr>
          <w:szCs w:val="22"/>
        </w:rPr>
        <w:t>s</w:t>
      </w:r>
      <w:r w:rsidRPr="00C53842">
        <w:rPr>
          <w:szCs w:val="22"/>
        </w:rPr>
        <w:t xml:space="preserve"> their application approved</w:t>
      </w:r>
      <w:r w:rsidR="005624B7">
        <w:rPr>
          <w:szCs w:val="22"/>
        </w:rPr>
        <w:t>,</w:t>
      </w:r>
      <w:r w:rsidRPr="00C53842">
        <w:rPr>
          <w:szCs w:val="22"/>
        </w:rPr>
        <w:t xml:space="preserve"> </w:t>
      </w:r>
      <w:r w:rsidR="00136862">
        <w:t xml:space="preserve">The Company </w:t>
      </w:r>
      <w:r w:rsidRPr="00C53842">
        <w:rPr>
          <w:szCs w:val="22"/>
        </w:rPr>
        <w:t xml:space="preserve">will </w:t>
      </w:r>
      <w:r w:rsidR="00F8017D">
        <w:rPr>
          <w:szCs w:val="22"/>
        </w:rPr>
        <w:t xml:space="preserve">add that TO </w:t>
      </w:r>
      <w:proofErr w:type="spellStart"/>
      <w:r w:rsidR="00F8017D">
        <w:rPr>
          <w:szCs w:val="22"/>
        </w:rPr>
        <w:t>to</w:t>
      </w:r>
      <w:proofErr w:type="spellEnd"/>
      <w:r w:rsidR="00F8017D">
        <w:rPr>
          <w:szCs w:val="22"/>
        </w:rPr>
        <w:t xml:space="preserve"> the database such that </w:t>
      </w:r>
      <w:r w:rsidR="00136862">
        <w:t xml:space="preserve">The Company </w:t>
      </w:r>
      <w:r w:rsidR="00F8017D">
        <w:rPr>
          <w:szCs w:val="22"/>
        </w:rPr>
        <w:t xml:space="preserve">will be able to </w:t>
      </w:r>
      <w:r w:rsidRPr="00C53842">
        <w:rPr>
          <w:szCs w:val="22"/>
        </w:rPr>
        <w:t xml:space="preserve">associate the new TO with </w:t>
      </w:r>
      <w:del w:id="117" w:author="Keith Jones (NESO)" w:date="2024-12-13T10:37:00Z" w16du:dateUtc="2024-12-13T10:37:00Z">
        <w:r w:rsidR="00F8017D" w:rsidDel="00D25E4B">
          <w:rPr>
            <w:szCs w:val="22"/>
          </w:rPr>
          <w:lastRenderedPageBreak/>
          <w:delText>o</w:delText>
        </w:r>
      </w:del>
      <w:ins w:id="118" w:author="Keith Jones (NESO)" w:date="2024-12-13T10:37:00Z" w16du:dateUtc="2024-12-13T10:37:00Z">
        <w:r w:rsidR="00D25E4B">
          <w:rPr>
            <w:szCs w:val="22"/>
          </w:rPr>
          <w:t>o</w:t>
        </w:r>
      </w:ins>
      <w:r w:rsidR="00F8017D">
        <w:rPr>
          <w:szCs w:val="22"/>
        </w:rPr>
        <w:t xml:space="preserve">ne or more new assets, offshore </w:t>
      </w:r>
      <w:r w:rsidRPr="00C53842">
        <w:rPr>
          <w:szCs w:val="22"/>
        </w:rPr>
        <w:t>substations</w:t>
      </w:r>
      <w:r w:rsidR="00F8017D">
        <w:rPr>
          <w:szCs w:val="22"/>
        </w:rPr>
        <w:t xml:space="preserve"> </w:t>
      </w:r>
      <w:r w:rsidRPr="00C53842">
        <w:rPr>
          <w:szCs w:val="22"/>
        </w:rPr>
        <w:t xml:space="preserve">and parties in  </w:t>
      </w:r>
      <w:r w:rsidR="00136862">
        <w:t>The Company</w:t>
      </w:r>
      <w:r w:rsidR="005F5C6F">
        <w:t xml:space="preserve"> </w:t>
      </w:r>
      <w:r>
        <w:rPr>
          <w:szCs w:val="22"/>
        </w:rPr>
        <w:t>Outage database</w:t>
      </w:r>
      <w:r w:rsidR="00D543AE">
        <w:rPr>
          <w:szCs w:val="22"/>
        </w:rPr>
        <w:t>.</w:t>
      </w:r>
    </w:p>
    <w:p w14:paraId="1E84F787" w14:textId="12F7C391" w:rsidR="00D543AE" w:rsidRPr="003816E9" w:rsidRDefault="00D20CAD" w:rsidP="00977E20">
      <w:pPr>
        <w:pStyle w:val="Heading3"/>
        <w:tabs>
          <w:tab w:val="clear" w:pos="0"/>
          <w:tab w:val="left" w:pos="709"/>
        </w:tabs>
        <w:ind w:left="709" w:hanging="709"/>
      </w:pPr>
      <w:r>
        <w:rPr>
          <w:szCs w:val="22"/>
        </w:rPr>
        <w:t xml:space="preserve">All </w:t>
      </w:r>
      <w:r w:rsidR="009E5AFE">
        <w:rPr>
          <w:szCs w:val="22"/>
        </w:rPr>
        <w:t>n</w:t>
      </w:r>
      <w:r w:rsidR="00D543AE">
        <w:rPr>
          <w:szCs w:val="22"/>
        </w:rPr>
        <w:t xml:space="preserve">ew TOs will be able to access </w:t>
      </w:r>
      <w:proofErr w:type="spellStart"/>
      <w:r w:rsidR="00C1012E">
        <w:rPr>
          <w:szCs w:val="22"/>
        </w:rPr>
        <w:t>eNAMS</w:t>
      </w:r>
      <w:proofErr w:type="spellEnd"/>
      <w:r w:rsidR="00D543AE">
        <w:rPr>
          <w:szCs w:val="22"/>
        </w:rPr>
        <w:t xml:space="preserve"> via the current web </w:t>
      </w:r>
      <w:r w:rsidR="005870DF">
        <w:rPr>
          <w:szCs w:val="22"/>
        </w:rPr>
        <w:t xml:space="preserve">browser </w:t>
      </w:r>
      <w:r w:rsidR="009110C5">
        <w:rPr>
          <w:szCs w:val="22"/>
        </w:rPr>
        <w:t>interface:</w:t>
      </w:r>
      <w:r w:rsidR="00977E20">
        <w:rPr>
          <w:szCs w:val="22"/>
        </w:rPr>
        <w:t xml:space="preserve"> </w:t>
      </w:r>
      <w:ins w:id="119" w:author="Keith Jones (NESO)" w:date="2024-12-13T09:26:00Z" w16du:dateUtc="2024-12-13T09:26:00Z">
        <w:r w:rsidR="001C1A1D" w:rsidRPr="00DE4CCB">
          <w:rPr>
            <w:szCs w:val="22"/>
          </w:rPr>
          <w:t>https://portal.nationalenergyso.com/eNAMS/s/login</w:t>
        </w:r>
      </w:ins>
      <w:del w:id="120" w:author="Keith Jones (NESO)" w:date="2024-12-13T09:26:00Z" w16du:dateUtc="2024-12-13T09:26:00Z">
        <w:r w:rsidR="00977E20" w:rsidRPr="00AA02DE" w:rsidDel="001C1A1D">
          <w:rPr>
            <w:szCs w:val="22"/>
          </w:rPr>
          <w:delText>https://portal.nationalgrideso.com/eNAMS/s/login/</w:delText>
        </w:r>
        <w:r w:rsidR="00D543AE" w:rsidRPr="00977E20" w:rsidDel="001C1A1D">
          <w:rPr>
            <w:szCs w:val="22"/>
          </w:rPr>
          <w:delText xml:space="preserve"> </w:delText>
        </w:r>
      </w:del>
    </w:p>
    <w:p w14:paraId="6E18B102" w14:textId="0F68BB7E" w:rsidR="003816E9" w:rsidRDefault="005F5C6F">
      <w:pPr>
        <w:pStyle w:val="Heading3"/>
        <w:tabs>
          <w:tab w:val="clear" w:pos="0"/>
          <w:tab w:val="left" w:pos="709"/>
        </w:tabs>
        <w:ind w:left="709" w:hanging="709"/>
      </w:pPr>
      <w:r>
        <w:t xml:space="preserve">The Company </w:t>
      </w:r>
      <w:r w:rsidR="003816E9">
        <w:rPr>
          <w:szCs w:val="22"/>
        </w:rPr>
        <w:t xml:space="preserve">will maintain </w:t>
      </w:r>
      <w:r w:rsidR="003816E9">
        <w:rPr>
          <w:snapToGrid w:val="0"/>
          <w:color w:val="000000"/>
          <w:szCs w:val="22"/>
        </w:rPr>
        <w:t xml:space="preserve">details of </w:t>
      </w:r>
      <w:r w:rsidR="00114FE7">
        <w:rPr>
          <w:snapToGrid w:val="0"/>
          <w:color w:val="000000"/>
          <w:szCs w:val="22"/>
        </w:rPr>
        <w:t>O</w:t>
      </w:r>
      <w:r w:rsidR="003816E9">
        <w:t xml:space="preserve">ffshore </w:t>
      </w:r>
      <w:r w:rsidR="00114FE7">
        <w:t>N</w:t>
      </w:r>
      <w:r w:rsidR="003816E9">
        <w:t xml:space="preserve">etwork ownership and changes of ownership within </w:t>
      </w:r>
      <w:r>
        <w:t xml:space="preserve">The Company </w:t>
      </w:r>
      <w:r w:rsidR="003816E9">
        <w:t>Outage database</w:t>
      </w:r>
      <w:r w:rsidR="00F8017D">
        <w:t xml:space="preserve">. The ownership history of an asset </w:t>
      </w:r>
      <w:r w:rsidR="00A15114">
        <w:t>will be retained within the database.</w:t>
      </w:r>
    </w:p>
    <w:p w14:paraId="444B980E" w14:textId="0B9FEEFD" w:rsidR="00A54C27" w:rsidRDefault="00F320CA">
      <w:pPr>
        <w:pStyle w:val="Heading3"/>
        <w:tabs>
          <w:tab w:val="clear" w:pos="0"/>
          <w:tab w:val="left" w:pos="709"/>
        </w:tabs>
        <w:ind w:left="709" w:hanging="709"/>
      </w:pPr>
      <w:r>
        <w:t>The Company</w:t>
      </w:r>
      <w:r w:rsidR="005F5C6F">
        <w:t xml:space="preserve"> </w:t>
      </w:r>
      <w:r w:rsidR="00A54C27">
        <w:t xml:space="preserve">shall hold the master Basic Outage list in </w:t>
      </w:r>
      <w:r w:rsidR="002B4B13">
        <w:t xml:space="preserve">The Company </w:t>
      </w:r>
      <w:r w:rsidR="00A54C27">
        <w:t>Outage Database</w:t>
      </w:r>
      <w:r w:rsidR="006F0FA0">
        <w:t xml:space="preserve"> (known as </w:t>
      </w:r>
      <w:proofErr w:type="spellStart"/>
      <w:r w:rsidR="000C4C1A">
        <w:t>eNAMS</w:t>
      </w:r>
      <w:proofErr w:type="spellEnd"/>
      <w:r w:rsidR="006F0FA0">
        <w:t>)</w:t>
      </w:r>
      <w:r w:rsidR="00A54C27">
        <w:t xml:space="preserve">. Each new request for an Outage shall be based on a Basic Outage. </w:t>
      </w:r>
    </w:p>
    <w:p w14:paraId="23153485" w14:textId="027D351C" w:rsidR="00A54C27" w:rsidRDefault="00A54C27">
      <w:pPr>
        <w:pStyle w:val="Heading3"/>
      </w:pPr>
      <w:r>
        <w:t xml:space="preserve">For each Outage Request, </w:t>
      </w:r>
      <w:r w:rsidR="002B4B13">
        <w:t xml:space="preserve">The Company </w:t>
      </w:r>
      <w:r>
        <w:t>Outage Database shall contain:</w:t>
      </w:r>
    </w:p>
    <w:p w14:paraId="7F8C8736" w14:textId="347842C1" w:rsidR="00A54C27" w:rsidRDefault="00A54C27">
      <w:pPr>
        <w:pStyle w:val="Heading4"/>
        <w:numPr>
          <w:ilvl w:val="0"/>
          <w:numId w:val="9"/>
        </w:numPr>
        <w:tabs>
          <w:tab w:val="clear" w:pos="360"/>
          <w:tab w:val="num" w:pos="1080"/>
        </w:tabs>
        <w:ind w:left="1080"/>
      </w:pPr>
      <w:r>
        <w:t xml:space="preserve">a unique Outage Identification (that can be generated either automatically by </w:t>
      </w:r>
      <w:r w:rsidR="002B4B13">
        <w:t xml:space="preserve">The Company </w:t>
      </w:r>
      <w:r>
        <w:t>Outage Database, or be provided by the Party entering the record);</w:t>
      </w:r>
    </w:p>
    <w:p w14:paraId="4D2C2BF6" w14:textId="45FD6429" w:rsidR="009D2017" w:rsidRDefault="00A54C27" w:rsidP="009D2017">
      <w:pPr>
        <w:pStyle w:val="Heading4"/>
        <w:numPr>
          <w:ilvl w:val="0"/>
          <w:numId w:val="10"/>
        </w:numPr>
        <w:tabs>
          <w:tab w:val="clear" w:pos="360"/>
          <w:tab w:val="num" w:pos="1080"/>
        </w:tabs>
        <w:ind w:left="1080"/>
      </w:pPr>
      <w:r>
        <w:t xml:space="preserve">Basic Outage Data (as set out in </w:t>
      </w:r>
      <w:r w:rsidR="0070246B">
        <w:t>Appendix B</w:t>
      </w:r>
      <w:r w:rsidR="000C4C1A">
        <w:t>).</w:t>
      </w:r>
      <w:r>
        <w:t xml:space="preserve"> </w:t>
      </w:r>
    </w:p>
    <w:p w14:paraId="2570444A" w14:textId="000E91CD" w:rsidR="00A54C27" w:rsidRDefault="009D2017" w:rsidP="000C4C1A">
      <w:pPr>
        <w:pStyle w:val="Heading4"/>
        <w:numPr>
          <w:ilvl w:val="0"/>
          <w:numId w:val="10"/>
        </w:numPr>
        <w:tabs>
          <w:tab w:val="clear" w:pos="360"/>
          <w:tab w:val="num" w:pos="1080"/>
        </w:tabs>
        <w:ind w:left="1080"/>
      </w:pPr>
      <w:r>
        <w:t xml:space="preserve">Basic Asset Date (as set out in Appendix B) </w:t>
      </w:r>
      <w:r w:rsidR="00A54C27">
        <w:t>and</w:t>
      </w:r>
    </w:p>
    <w:p w14:paraId="17DFC12F" w14:textId="124159EC" w:rsidR="008D0868" w:rsidRPr="00334E70" w:rsidRDefault="008D0868" w:rsidP="008D0868">
      <w:pPr>
        <w:pStyle w:val="Heading3"/>
        <w:tabs>
          <w:tab w:val="clear" w:pos="0"/>
          <w:tab w:val="num" w:pos="709"/>
        </w:tabs>
        <w:ind w:left="709" w:hanging="709"/>
      </w:pPr>
      <w:r>
        <w:t xml:space="preserve">Note:  To deliver efficiencies in the TOs’ year ahead plan build process, it is possible to “Bulk Upload” outages into </w:t>
      </w:r>
      <w:proofErr w:type="spellStart"/>
      <w:r>
        <w:t>eNAMS</w:t>
      </w:r>
      <w:proofErr w:type="spellEnd"/>
      <w:r>
        <w:t xml:space="preserve"> using an Excel CSV file.  Details can be found in the “</w:t>
      </w:r>
      <w:proofErr w:type="spellStart"/>
      <w:r>
        <w:t>eNAMS</w:t>
      </w:r>
      <w:proofErr w:type="spellEnd"/>
      <w:r>
        <w:t xml:space="preserve"> BULK Uploads Guide” on the </w:t>
      </w:r>
      <w:proofErr w:type="spellStart"/>
      <w:ins w:id="121" w:author="Keith Jones (NESO)" w:date="2024-12-13T09:26:00Z" w16du:dateUtc="2024-12-13T09:26:00Z">
        <w:r w:rsidR="007C183B">
          <w:t>The</w:t>
        </w:r>
        <w:proofErr w:type="spellEnd"/>
        <w:r w:rsidR="007C183B">
          <w:t xml:space="preserve"> Company’s</w:t>
        </w:r>
      </w:ins>
      <w:del w:id="122" w:author="Keith Jones (NESO)" w:date="2024-12-13T09:26:00Z" w16du:dateUtc="2024-12-13T09:26:00Z">
        <w:r w:rsidDel="007C183B">
          <w:delText>ESO’s</w:delText>
        </w:r>
      </w:del>
      <w:r>
        <w:t xml:space="preserve"> website; </w:t>
      </w:r>
    </w:p>
    <w:p w14:paraId="02922D5E" w14:textId="36A2370D" w:rsidR="00A54C27" w:rsidRDefault="00A54C27">
      <w:pPr>
        <w:pStyle w:val="Heading3"/>
        <w:tabs>
          <w:tab w:val="clear" w:pos="0"/>
          <w:tab w:val="num" w:pos="709"/>
        </w:tabs>
        <w:ind w:left="709" w:hanging="709"/>
      </w:pPr>
      <w:r w:rsidRPr="00334E70">
        <w:t xml:space="preserve">Data can be entered into </w:t>
      </w:r>
      <w:r w:rsidR="00137E18">
        <w:t xml:space="preserve">The Company </w:t>
      </w:r>
      <w:r w:rsidRPr="00334E70">
        <w:t>Outage Database by a</w:t>
      </w:r>
      <w:r w:rsidR="005624B7">
        <w:t xml:space="preserve"> </w:t>
      </w:r>
      <w:r w:rsidRPr="00334E70">
        <w:t>TO via one of the three available methods described in section 4.</w:t>
      </w:r>
    </w:p>
    <w:p w14:paraId="3CE32360" w14:textId="67480883" w:rsidR="00C0130D" w:rsidRPr="00334E70" w:rsidRDefault="00137E18">
      <w:pPr>
        <w:pStyle w:val="Heading3"/>
        <w:tabs>
          <w:tab w:val="clear" w:pos="0"/>
          <w:tab w:val="num" w:pos="709"/>
        </w:tabs>
        <w:ind w:left="709" w:hanging="709"/>
      </w:pPr>
      <w:r>
        <w:t>The Company</w:t>
      </w:r>
      <w:r w:rsidRPr="00334E70">
        <w:t xml:space="preserve"> </w:t>
      </w:r>
      <w:r w:rsidR="00C0130D" w:rsidRPr="00334E70">
        <w:t>will define any associations that connect a TO with the appropriate connecting assets in another TO network (i</w:t>
      </w:r>
      <w:r w:rsidR="00E4406E">
        <w:t>.</w:t>
      </w:r>
      <w:r w:rsidR="00C0130D" w:rsidRPr="00334E70">
        <w:t>e</w:t>
      </w:r>
      <w:r w:rsidR="00E4406E">
        <w:t>.</w:t>
      </w:r>
      <w:r w:rsidR="00C0130D" w:rsidRPr="00334E70">
        <w:t xml:space="preserve"> </w:t>
      </w:r>
      <w:r w:rsidR="005870DF">
        <w:t>B</w:t>
      </w:r>
      <w:r w:rsidR="00C0130D" w:rsidRPr="00334E70">
        <w:t xml:space="preserve">oundary of </w:t>
      </w:r>
      <w:r w:rsidR="005870DF">
        <w:t>I</w:t>
      </w:r>
      <w:r w:rsidR="00C0130D" w:rsidRPr="00334E70">
        <w:t>nfluence).</w:t>
      </w:r>
    </w:p>
    <w:p w14:paraId="70D0E481" w14:textId="4ECA4D3E" w:rsidR="00C0130D" w:rsidRPr="00334E70" w:rsidRDefault="00137E18">
      <w:pPr>
        <w:pStyle w:val="Heading3"/>
        <w:tabs>
          <w:tab w:val="clear" w:pos="0"/>
          <w:tab w:val="num" w:pos="709"/>
        </w:tabs>
        <w:ind w:left="709" w:hanging="709"/>
      </w:pPr>
      <w:r>
        <w:t xml:space="preserve">The Company </w:t>
      </w:r>
      <w:r w:rsidR="00C0130D" w:rsidRPr="00334E70">
        <w:t xml:space="preserve">will provide each TO with the means to obtain visibility of any outages that are planned within the </w:t>
      </w:r>
      <w:r w:rsidR="002D2E71">
        <w:t>b</w:t>
      </w:r>
      <w:r w:rsidR="00C0130D" w:rsidRPr="00334E70">
        <w:t xml:space="preserve">oundary of </w:t>
      </w:r>
      <w:r w:rsidR="002D2E71">
        <w:t>i</w:t>
      </w:r>
      <w:r w:rsidR="00C0130D" w:rsidRPr="00334E70">
        <w:t xml:space="preserve">nfluence with adjacent TO networks. </w:t>
      </w:r>
    </w:p>
    <w:p w14:paraId="18DB1669" w14:textId="05F083DB" w:rsidR="00A54C27" w:rsidRPr="00334E70" w:rsidRDefault="00A54C27">
      <w:pPr>
        <w:pStyle w:val="Heading3"/>
        <w:tabs>
          <w:tab w:val="clear" w:pos="0"/>
          <w:tab w:val="num" w:pos="709"/>
        </w:tabs>
        <w:ind w:left="709" w:hanging="709"/>
      </w:pPr>
      <w:r w:rsidRPr="00334E70">
        <w:t xml:space="preserve">The </w:t>
      </w:r>
      <w:r w:rsidR="00F76791">
        <w:t xml:space="preserve">Company </w:t>
      </w:r>
      <w:r w:rsidRPr="00334E70">
        <w:t>Outage Database provides for a</w:t>
      </w:r>
      <w:r w:rsidR="005870DF">
        <w:t>n outage</w:t>
      </w:r>
      <w:r w:rsidRPr="00334E70">
        <w:t xml:space="preserve"> change </w:t>
      </w:r>
      <w:r w:rsidR="006F0FA0" w:rsidRPr="00334E70">
        <w:t xml:space="preserve">control </w:t>
      </w:r>
      <w:r w:rsidRPr="00334E70">
        <w:t xml:space="preserve">process, which allows an audit trail to be maintained and allows the history of any </w:t>
      </w:r>
      <w:r w:rsidR="00963798">
        <w:t xml:space="preserve">planned </w:t>
      </w:r>
      <w:r w:rsidRPr="00334E70">
        <w:t>Outage to be tracked</w:t>
      </w:r>
    </w:p>
    <w:p w14:paraId="27F78334" w14:textId="2BC11BFB" w:rsidR="00A54C27" w:rsidRDefault="00F76791" w:rsidP="00E54705">
      <w:pPr>
        <w:pStyle w:val="Heading3"/>
        <w:tabs>
          <w:tab w:val="clear" w:pos="0"/>
          <w:tab w:val="num" w:pos="709"/>
        </w:tabs>
        <w:ind w:left="709" w:hanging="709"/>
        <w:rPr>
          <w:ins w:id="123" w:author="Keith Jones (NESO)" w:date="2024-12-13T10:33:00Z" w16du:dateUtc="2024-12-13T10:33:00Z"/>
        </w:rPr>
      </w:pPr>
      <w:r>
        <w:t xml:space="preserve">The Company </w:t>
      </w:r>
      <w:r w:rsidR="00A54C27" w:rsidRPr="00334E70">
        <w:t xml:space="preserve">shall maintain an up to date </w:t>
      </w:r>
      <w:r>
        <w:t xml:space="preserve">The Company </w:t>
      </w:r>
      <w:r w:rsidR="00A54C27" w:rsidRPr="00334E70">
        <w:t xml:space="preserve">Outage Database </w:t>
      </w:r>
      <w:r w:rsidR="006F0FA0" w:rsidRPr="00334E70">
        <w:t>(</w:t>
      </w:r>
      <w:proofErr w:type="spellStart"/>
      <w:r w:rsidR="00283BFF">
        <w:t>eNAMS</w:t>
      </w:r>
      <w:proofErr w:type="spellEnd"/>
      <w:r w:rsidR="006F0FA0" w:rsidRPr="00334E70">
        <w:t xml:space="preserve">) </w:t>
      </w:r>
      <w:r w:rsidR="00A54C27" w:rsidRPr="00334E70">
        <w:t>user guide that</w:t>
      </w:r>
      <w:r w:rsidR="00A54C27">
        <w:t xml:space="preserve"> shall be made available to each TO online</w:t>
      </w:r>
      <w:r w:rsidR="00EC79DF">
        <w:t>.</w:t>
      </w:r>
    </w:p>
    <w:p w14:paraId="384D9457" w14:textId="77777777" w:rsidR="00A53FA3" w:rsidRDefault="00A53FA3">
      <w:pPr>
        <w:pStyle w:val="Heading3"/>
        <w:numPr>
          <w:ilvl w:val="0"/>
          <w:numId w:val="0"/>
        </w:numPr>
        <w:ind w:left="709"/>
        <w:pPrChange w:id="124" w:author="Keith Jones (NESO)" w:date="2024-12-13T10:33:00Z" w16du:dateUtc="2024-12-13T10:33:00Z">
          <w:pPr>
            <w:pStyle w:val="Heading3"/>
            <w:tabs>
              <w:tab w:val="clear" w:pos="0"/>
              <w:tab w:val="num" w:pos="709"/>
            </w:tabs>
            <w:ind w:left="709" w:hanging="709"/>
          </w:pPr>
        </w:pPrChange>
      </w:pPr>
    </w:p>
    <w:p w14:paraId="5D711930" w14:textId="77777777" w:rsidR="00A54C27" w:rsidRDefault="00A54C27">
      <w:pPr>
        <w:pStyle w:val="Heading1"/>
      </w:pPr>
      <w:r>
        <w:t>Outage Data Exchange</w:t>
      </w:r>
    </w:p>
    <w:p w14:paraId="56E02239" w14:textId="77777777" w:rsidR="00A54C27" w:rsidRDefault="00A54C27">
      <w:pPr>
        <w:pStyle w:val="Heading2"/>
      </w:pPr>
      <w:r>
        <w:t>General Process</w:t>
      </w:r>
    </w:p>
    <w:p w14:paraId="6F8DD21A" w14:textId="14AFABC8" w:rsidR="00A54C27" w:rsidRDefault="00A54C27">
      <w:pPr>
        <w:pStyle w:val="Heading3"/>
        <w:tabs>
          <w:tab w:val="clear" w:pos="0"/>
          <w:tab w:val="num" w:pos="709"/>
        </w:tabs>
        <w:ind w:left="709" w:hanging="709"/>
      </w:pPr>
      <w:r>
        <w:t>A master list of Basic Outages</w:t>
      </w:r>
      <w:r w:rsidR="005870DF">
        <w:t xml:space="preserve"> and Basic Asset D</w:t>
      </w:r>
      <w:r w:rsidR="00CA25AF">
        <w:t>ata</w:t>
      </w:r>
      <w:r>
        <w:t xml:space="preserve"> shall be held in </w:t>
      </w:r>
      <w:r w:rsidR="006F0FA0">
        <w:t xml:space="preserve">the </w:t>
      </w:r>
      <w:proofErr w:type="spellStart"/>
      <w:r w:rsidR="00F76791">
        <w:t>The</w:t>
      </w:r>
      <w:proofErr w:type="spellEnd"/>
      <w:r w:rsidR="00F76791">
        <w:t xml:space="preserve"> Company </w:t>
      </w:r>
      <w:r>
        <w:t>Outage Database. Each TO shall provide Basic Outage Data</w:t>
      </w:r>
      <w:r w:rsidR="006F1092">
        <w:t xml:space="preserve"> and Basic A</w:t>
      </w:r>
      <w:r w:rsidR="00CA25AF">
        <w:t>sset Data</w:t>
      </w:r>
      <w:r>
        <w:t xml:space="preserve"> for all of that TO’s Basic Outages. </w:t>
      </w:r>
      <w:r w:rsidR="00F76791">
        <w:t xml:space="preserve">The Company </w:t>
      </w:r>
      <w:r>
        <w:t>shall enter additional Basic Outage Data</w:t>
      </w:r>
      <w:r w:rsidR="00CA25AF" w:rsidRPr="00CA25AF">
        <w:t xml:space="preserve"> </w:t>
      </w:r>
      <w:r w:rsidR="00CA25AF">
        <w:t xml:space="preserve">and Basic Asset </w:t>
      </w:r>
      <w:r w:rsidR="006F1092">
        <w:t>D</w:t>
      </w:r>
      <w:r w:rsidR="00CA25AF">
        <w:t>ata</w:t>
      </w:r>
      <w:r>
        <w:t xml:space="preserve">, as appropriate. </w:t>
      </w:r>
    </w:p>
    <w:p w14:paraId="2EC210C7" w14:textId="7F93A47C" w:rsidR="00EB1AE2" w:rsidRDefault="00F76791">
      <w:pPr>
        <w:pStyle w:val="Heading3"/>
        <w:tabs>
          <w:tab w:val="clear" w:pos="0"/>
          <w:tab w:val="num" w:pos="709"/>
        </w:tabs>
        <w:ind w:left="709" w:hanging="709"/>
      </w:pPr>
      <w:r>
        <w:t xml:space="preserve">The Company </w:t>
      </w:r>
      <w:r w:rsidR="00C0130D">
        <w:t>will define any associations that connect a TO with the appropriate connecting assets in another TO network (i</w:t>
      </w:r>
      <w:r w:rsidR="00E4406E">
        <w:t>.</w:t>
      </w:r>
      <w:r w:rsidR="00C0130D">
        <w:t>e</w:t>
      </w:r>
      <w:r w:rsidR="00E4406E">
        <w:t>.</w:t>
      </w:r>
      <w:r w:rsidR="00C0130D">
        <w:t xml:space="preserve"> </w:t>
      </w:r>
      <w:r w:rsidR="006F1092">
        <w:t>B</w:t>
      </w:r>
      <w:r w:rsidR="00C0130D">
        <w:t xml:space="preserve">oundary of </w:t>
      </w:r>
      <w:r w:rsidR="006F1092">
        <w:t>I</w:t>
      </w:r>
      <w:r w:rsidR="00C0130D">
        <w:t>nfluence</w:t>
      </w:r>
      <w:r w:rsidR="00EB1AE2">
        <w:t xml:space="preserve">) within the Basic </w:t>
      </w:r>
      <w:r w:rsidR="006F1092">
        <w:t>O</w:t>
      </w:r>
      <w:r w:rsidR="00EB1AE2">
        <w:t>utage Data.</w:t>
      </w:r>
      <w:r w:rsidR="005B6B6B">
        <w:t xml:space="preserve"> (See </w:t>
      </w:r>
      <w:r w:rsidR="0070246B">
        <w:t>Appendix E</w:t>
      </w:r>
      <w:r w:rsidR="005B6B6B">
        <w:t>)</w:t>
      </w:r>
    </w:p>
    <w:p w14:paraId="660A7A55" w14:textId="75D1018C" w:rsidR="00C0130D" w:rsidRDefault="00EB1AE2" w:rsidP="009935FE">
      <w:pPr>
        <w:pStyle w:val="Heading3"/>
        <w:tabs>
          <w:tab w:val="clear" w:pos="0"/>
          <w:tab w:val="num" w:pos="709"/>
        </w:tabs>
        <w:ind w:left="709" w:hanging="709"/>
      </w:pPr>
      <w:r w:rsidRPr="009935FE">
        <w:rPr>
          <w:szCs w:val="22"/>
        </w:rPr>
        <w:t xml:space="preserve">The TO will advise </w:t>
      </w:r>
      <w:r w:rsidR="00F76791">
        <w:t xml:space="preserve">The Company </w:t>
      </w:r>
      <w:r w:rsidRPr="009935FE">
        <w:rPr>
          <w:szCs w:val="22"/>
        </w:rPr>
        <w:t xml:space="preserve">as soon as practicable prior to changes of asset ownership and </w:t>
      </w:r>
      <w:r w:rsidR="00F76791">
        <w:t xml:space="preserve">The Company </w:t>
      </w:r>
      <w:r w:rsidRPr="00EF7978">
        <w:rPr>
          <w:szCs w:val="22"/>
        </w:rPr>
        <w:t xml:space="preserve">will maintain </w:t>
      </w:r>
      <w:r w:rsidRPr="00EF7978">
        <w:rPr>
          <w:snapToGrid w:val="0"/>
          <w:color w:val="000000"/>
          <w:szCs w:val="22"/>
        </w:rPr>
        <w:t xml:space="preserve">details of such changes </w:t>
      </w:r>
      <w:r w:rsidR="006F1092">
        <w:t xml:space="preserve">within </w:t>
      </w:r>
      <w:r w:rsidR="00A477F0">
        <w:t xml:space="preserve">The Company </w:t>
      </w:r>
      <w:r w:rsidR="006F1092">
        <w:t>Outage D</w:t>
      </w:r>
      <w:r>
        <w:t>atabase</w:t>
      </w:r>
      <w:r w:rsidR="00F546F0">
        <w:t>.</w:t>
      </w:r>
      <w:r>
        <w:t xml:space="preserve"> </w:t>
      </w:r>
      <w:r w:rsidR="00025B51">
        <w:t xml:space="preserve">(See </w:t>
      </w:r>
      <w:r w:rsidR="0070246B">
        <w:t>Appendix D</w:t>
      </w:r>
      <w:r w:rsidR="00025B51">
        <w:t>)</w:t>
      </w:r>
    </w:p>
    <w:p w14:paraId="3F435D22" w14:textId="77777777" w:rsidR="001B75A1" w:rsidRDefault="00A54C27" w:rsidP="001B75A1">
      <w:pPr>
        <w:pStyle w:val="Heading3"/>
        <w:tabs>
          <w:tab w:val="clear" w:pos="0"/>
          <w:tab w:val="num" w:pos="709"/>
        </w:tabs>
        <w:ind w:left="709" w:hanging="709"/>
        <w:rPr>
          <w:ins w:id="125" w:author="Keith Jones (NESO)" w:date="2024-12-13T10:35:00Z" w16du:dateUtc="2024-12-13T10:35:00Z"/>
        </w:rPr>
      </w:pPr>
      <w:r>
        <w:t xml:space="preserve">The Basic Outage Data </w:t>
      </w:r>
      <w:r w:rsidR="006F1092">
        <w:t>and Basic Asset D</w:t>
      </w:r>
      <w:r w:rsidR="00CA25AF">
        <w:t xml:space="preserve">ata </w:t>
      </w:r>
      <w:r>
        <w:t xml:space="preserve">listed in </w:t>
      </w:r>
      <w:r w:rsidR="0070246B">
        <w:t>Appendix B</w:t>
      </w:r>
      <w:r>
        <w:t xml:space="preserve"> shall be provided and/or maintained by the responsible Party as described in </w:t>
      </w:r>
      <w:r w:rsidR="0070246B">
        <w:t>Appendix B</w:t>
      </w:r>
      <w:r>
        <w:t xml:space="preserve">. The TO shall </w:t>
      </w:r>
      <w:ins w:id="126" w:author="Keith Jones (NESO)" w:date="2024-12-13T10:35:00Z" w16du:dateUtc="2024-12-13T10:35:00Z">
        <w:r w:rsidR="001B75A1">
          <w:lastRenderedPageBreak/>
          <w:t>provide new Basic Outage Data and Basic Asset Data as and when new Basic Outages and Basic Asset Data are required for The Company to review and approve.</w:t>
        </w:r>
      </w:ins>
    </w:p>
    <w:p w14:paraId="1658B067" w14:textId="77777777" w:rsidR="001B75A1" w:rsidRDefault="001B75A1" w:rsidP="001B75A1">
      <w:pPr>
        <w:pStyle w:val="Heading3"/>
        <w:tabs>
          <w:tab w:val="clear" w:pos="0"/>
          <w:tab w:val="num" w:pos="709"/>
        </w:tabs>
        <w:ind w:left="709" w:hanging="709"/>
        <w:rPr>
          <w:ins w:id="127" w:author="Keith Jones (NESO)" w:date="2024-12-13T10:35:00Z" w16du:dateUtc="2024-12-13T10:35:00Z"/>
        </w:rPr>
      </w:pPr>
      <w:ins w:id="128" w:author="Keith Jones (NESO)" w:date="2024-12-13T10:35:00Z" w16du:dateUtc="2024-12-13T10:35:00Z">
        <w:r>
          <w:t>TO submission of changes to existing Basic Outages and new Basic Outages shall be flagged by the TO for The Company to accept and/or add relevant data.</w:t>
        </w:r>
      </w:ins>
    </w:p>
    <w:p w14:paraId="63742B18" w14:textId="77777777" w:rsidR="001B75A1" w:rsidRDefault="001B75A1" w:rsidP="001B75A1">
      <w:pPr>
        <w:pStyle w:val="Heading3"/>
        <w:tabs>
          <w:tab w:val="clear" w:pos="0"/>
          <w:tab w:val="num" w:pos="709"/>
        </w:tabs>
        <w:ind w:left="709" w:hanging="709"/>
        <w:rPr>
          <w:ins w:id="129" w:author="Keith Jones (NESO)" w:date="2024-12-13T10:35:00Z" w16du:dateUtc="2024-12-13T10:35:00Z"/>
        </w:rPr>
      </w:pPr>
      <w:ins w:id="130" w:author="Keith Jones (NESO)" w:date="2024-12-13T10:35:00Z" w16du:dateUtc="2024-12-13T10:35:00Z">
        <w:r>
          <w:t>TO submission of changes to existing Basic Assets and new Basic Assets shall be flagged by the TO for The Company to accept and/or add relevant data</w:t>
        </w:r>
      </w:ins>
    </w:p>
    <w:p w14:paraId="7AA62316" w14:textId="77777777" w:rsidR="001B75A1" w:rsidRDefault="001B75A1" w:rsidP="001B75A1">
      <w:pPr>
        <w:pStyle w:val="Heading3"/>
        <w:tabs>
          <w:tab w:val="clear" w:pos="0"/>
          <w:tab w:val="num" w:pos="709"/>
        </w:tabs>
        <w:ind w:left="709" w:hanging="709"/>
        <w:rPr>
          <w:ins w:id="131" w:author="Keith Jones (NESO)" w:date="2024-12-13T10:35:00Z" w16du:dateUtc="2024-12-13T10:35:00Z"/>
        </w:rPr>
      </w:pPr>
      <w:ins w:id="132" w:author="Keith Jones (NESO)" w:date="2024-12-13T10:35:00Z" w16du:dateUtc="2024-12-13T10:35:00Z">
        <w:r>
          <w:t>The master list of Basic Outages of a particular TO shall be available for downloading by that TO and The Company in a flat file format.</w:t>
        </w:r>
      </w:ins>
    </w:p>
    <w:p w14:paraId="529D0E5C" w14:textId="77777777" w:rsidR="001B75A1" w:rsidRDefault="001B75A1" w:rsidP="001B75A1">
      <w:pPr>
        <w:pStyle w:val="Heading3"/>
        <w:tabs>
          <w:tab w:val="clear" w:pos="0"/>
          <w:tab w:val="num" w:pos="709"/>
        </w:tabs>
        <w:ind w:left="709" w:hanging="709"/>
        <w:rPr>
          <w:ins w:id="133" w:author="Keith Jones (NESO)" w:date="2024-12-13T10:35:00Z" w16du:dateUtc="2024-12-13T10:35:00Z"/>
        </w:rPr>
      </w:pPr>
      <w:ins w:id="134" w:author="Keith Jones (NESO)" w:date="2024-12-13T10:35:00Z" w16du:dateUtc="2024-12-13T10:35:00Z">
        <w:r>
          <w:t>The Company will maintain a list of status codes that are required as part of the Outage data exchange process. This list may be updated as required to meet the requirements of all parties. The current list is contained in Appendix C.</w:t>
        </w:r>
      </w:ins>
    </w:p>
    <w:p w14:paraId="6E3CB390" w14:textId="77777777" w:rsidR="001B75A1" w:rsidRDefault="001B75A1" w:rsidP="001B75A1">
      <w:pPr>
        <w:pStyle w:val="Heading3"/>
        <w:tabs>
          <w:tab w:val="clear" w:pos="0"/>
          <w:tab w:val="num" w:pos="709"/>
        </w:tabs>
        <w:ind w:left="709" w:hanging="709"/>
        <w:rPr>
          <w:ins w:id="135" w:author="Keith Jones (NESO)" w:date="2024-12-13T10:35:00Z" w16du:dateUtc="2024-12-13T10:35:00Z"/>
        </w:rPr>
      </w:pPr>
      <w:ins w:id="136" w:author="Keith Jones (NESO)" w:date="2024-12-13T10:35:00Z" w16du:dateUtc="2024-12-13T10:35:00Z">
        <w:r>
          <w:t xml:space="preserve">If The Company is unable to place an Outage Request on the dates requested by a TO, that Outage Request shall have a Request Status changed to “Rejected”. A </w:t>
        </w:r>
        <w:proofErr w:type="gramStart"/>
        <w:r>
          <w:t>TO can</w:t>
        </w:r>
        <w:proofErr w:type="gramEnd"/>
        <w:r>
          <w:t xml:space="preserve"> view in The Company Outage Database any rejected Outage Requests submitted </w:t>
        </w:r>
        <w:r>
          <w:lastRenderedPageBreak/>
          <w:t>by that particular TO. The Company can also send any rejected Outage Request electronically to the requesting TO if needed.</w:t>
        </w:r>
      </w:ins>
    </w:p>
    <w:p w14:paraId="3B03F921" w14:textId="29C19AD8" w:rsidR="00A54C27" w:rsidDel="001B75A1" w:rsidRDefault="001B75A1" w:rsidP="001B75A1">
      <w:pPr>
        <w:pStyle w:val="Heading3"/>
        <w:tabs>
          <w:tab w:val="clear" w:pos="0"/>
          <w:tab w:val="num" w:pos="709"/>
        </w:tabs>
        <w:ind w:left="709" w:hanging="709"/>
        <w:rPr>
          <w:del w:id="137" w:author="Keith Jones (NESO)" w:date="2024-12-13T10:35:00Z" w16du:dateUtc="2024-12-13T10:35:00Z"/>
        </w:rPr>
      </w:pPr>
      <w:ins w:id="138" w:author="Keith Jones (NESO)" w:date="2024-12-13T10:35:00Z" w16du:dateUtc="2024-12-13T10:35:00Z">
        <w:r>
          <w:t xml:space="preserve">For any rejected Outage Requests, The Company shall contact the TO </w:t>
        </w:r>
        <w:proofErr w:type="spellStart"/>
        <w:r>
          <w:t>to</w:t>
        </w:r>
        <w:proofErr w:type="spellEnd"/>
        <w:r>
          <w:t xml:space="preserve"> discuss the rejected outage and both parties can propose and agree on new dates. The TO shall </w:t>
        </w:r>
      </w:ins>
      <w:del w:id="139" w:author="Keith Jones (NESO)" w:date="2024-12-13T10:35:00Z" w16du:dateUtc="2024-12-13T10:35:00Z">
        <w:r w:rsidR="00A54C27" w:rsidDel="001B75A1">
          <w:delText xml:space="preserve">provide new Basic Outage Data </w:delText>
        </w:r>
        <w:r w:rsidR="006F1092" w:rsidDel="001B75A1">
          <w:delText>and Basic Asset D</w:delText>
        </w:r>
        <w:r w:rsidR="00CA25AF" w:rsidDel="001B75A1">
          <w:delText xml:space="preserve">ata </w:delText>
        </w:r>
        <w:r w:rsidR="00A54C27" w:rsidDel="001B75A1">
          <w:delText xml:space="preserve">as and when new Basic Outages </w:delText>
        </w:r>
        <w:r w:rsidR="006F1092" w:rsidDel="001B75A1">
          <w:delText>and Basic Asset D</w:delText>
        </w:r>
        <w:r w:rsidR="00CA25AF" w:rsidDel="001B75A1">
          <w:delText xml:space="preserve">ata </w:delText>
        </w:r>
        <w:r w:rsidR="00A54C27" w:rsidDel="001B75A1">
          <w:delText>are required</w:delText>
        </w:r>
        <w:r w:rsidR="003B286D" w:rsidDel="001B75A1">
          <w:delText xml:space="preserve"> for </w:delText>
        </w:r>
        <w:r w:rsidR="00A477F0" w:rsidDel="001B75A1">
          <w:delText xml:space="preserve">The Company </w:delText>
        </w:r>
        <w:r w:rsidR="003B286D" w:rsidDel="001B75A1">
          <w:delText>to review and approve.</w:delText>
        </w:r>
      </w:del>
    </w:p>
    <w:p w14:paraId="36DE1D6B" w14:textId="77777777" w:rsidR="001B75A1" w:rsidRDefault="001B75A1" w:rsidP="001B75A1">
      <w:pPr>
        <w:pStyle w:val="Heading3"/>
        <w:tabs>
          <w:tab w:val="clear" w:pos="0"/>
          <w:tab w:val="num" w:pos="709"/>
        </w:tabs>
        <w:ind w:left="709" w:hanging="709"/>
        <w:rPr>
          <w:ins w:id="140" w:author="Keith Jones (NESO)" w:date="2024-12-13T10:36:00Z" w16du:dateUtc="2024-12-13T10:36:00Z"/>
        </w:rPr>
      </w:pPr>
    </w:p>
    <w:p w14:paraId="22793032" w14:textId="0FC0B553" w:rsidR="00A54C27" w:rsidDel="001B75A1" w:rsidRDefault="00A54C27">
      <w:pPr>
        <w:pStyle w:val="Heading3"/>
        <w:numPr>
          <w:ilvl w:val="0"/>
          <w:numId w:val="0"/>
        </w:numPr>
        <w:ind w:left="709"/>
        <w:rPr>
          <w:del w:id="141" w:author="Keith Jones (NESO)" w:date="2024-12-13T10:35:00Z" w16du:dateUtc="2024-12-13T10:35:00Z"/>
        </w:rPr>
        <w:pPrChange w:id="142" w:author="Keith Jones (NESO)" w:date="2024-12-13T10:53:00Z" w16du:dateUtc="2024-12-13T10:53:00Z">
          <w:pPr>
            <w:pStyle w:val="Heading3"/>
            <w:tabs>
              <w:tab w:val="clear" w:pos="0"/>
              <w:tab w:val="num" w:pos="709"/>
            </w:tabs>
            <w:ind w:left="709" w:hanging="709"/>
          </w:pPr>
        </w:pPrChange>
      </w:pPr>
      <w:del w:id="143" w:author="Keith Jones (NESO)" w:date="2024-12-13T10:35:00Z" w16du:dateUtc="2024-12-13T10:35:00Z">
        <w:r w:rsidDel="001B75A1">
          <w:delText xml:space="preserve">TO submission of changes to existing Basic Outages and new Basic Outages shall be flagged by the TO for </w:delText>
        </w:r>
        <w:r w:rsidR="00A477F0" w:rsidDel="001B75A1">
          <w:delText xml:space="preserve">The Company </w:delText>
        </w:r>
        <w:r w:rsidDel="001B75A1">
          <w:delText>to accept and/or add relevant data.</w:delText>
        </w:r>
      </w:del>
    </w:p>
    <w:p w14:paraId="1E3AB366" w14:textId="0190674C" w:rsidR="00D665AF" w:rsidDel="001B75A1" w:rsidRDefault="00D665AF">
      <w:pPr>
        <w:pStyle w:val="Heading3"/>
        <w:numPr>
          <w:ilvl w:val="0"/>
          <w:numId w:val="0"/>
        </w:numPr>
        <w:ind w:left="709"/>
        <w:rPr>
          <w:del w:id="144" w:author="Keith Jones (NESO)" w:date="2024-12-13T10:35:00Z" w16du:dateUtc="2024-12-13T10:35:00Z"/>
        </w:rPr>
        <w:pPrChange w:id="145" w:author="Keith Jones (NESO)" w:date="2024-12-13T10:53:00Z" w16du:dateUtc="2024-12-13T10:53:00Z">
          <w:pPr>
            <w:pStyle w:val="Heading3"/>
            <w:tabs>
              <w:tab w:val="clear" w:pos="0"/>
              <w:tab w:val="num" w:pos="709"/>
            </w:tabs>
            <w:ind w:left="709" w:hanging="709"/>
          </w:pPr>
        </w:pPrChange>
      </w:pPr>
      <w:del w:id="146" w:author="Keith Jones (NESO)" w:date="2024-12-13T10:35:00Z" w16du:dateUtc="2024-12-13T10:35:00Z">
        <w:r w:rsidDel="001B75A1">
          <w:delText>TO submission of changes to existing Basic Assets and new Basic Asset</w:delText>
        </w:r>
        <w:r w:rsidR="006F1092" w:rsidDel="001B75A1">
          <w:delText>s</w:delText>
        </w:r>
        <w:r w:rsidDel="001B75A1">
          <w:delText xml:space="preserve"> shall be flagged by the TO for </w:delText>
        </w:r>
        <w:r w:rsidR="00A477F0" w:rsidDel="001B75A1">
          <w:delText xml:space="preserve">The Company </w:delText>
        </w:r>
        <w:r w:rsidDel="001B75A1">
          <w:delText>to accept and/or add relevant data</w:delText>
        </w:r>
      </w:del>
    </w:p>
    <w:p w14:paraId="4D012399" w14:textId="0DD7F0F4" w:rsidR="00A54C27" w:rsidDel="001B75A1" w:rsidRDefault="00A54C27">
      <w:pPr>
        <w:pStyle w:val="Heading3"/>
        <w:numPr>
          <w:ilvl w:val="0"/>
          <w:numId w:val="0"/>
        </w:numPr>
        <w:ind w:left="709"/>
        <w:rPr>
          <w:del w:id="147" w:author="Keith Jones (NESO)" w:date="2024-12-13T10:35:00Z" w16du:dateUtc="2024-12-13T10:35:00Z"/>
        </w:rPr>
        <w:pPrChange w:id="148" w:author="Keith Jones (NESO)" w:date="2024-12-13T10:53:00Z" w16du:dateUtc="2024-12-13T10:53:00Z">
          <w:pPr>
            <w:pStyle w:val="Heading3"/>
            <w:tabs>
              <w:tab w:val="clear" w:pos="0"/>
              <w:tab w:val="num" w:pos="709"/>
            </w:tabs>
            <w:ind w:left="709" w:hanging="709"/>
          </w:pPr>
        </w:pPrChange>
      </w:pPr>
      <w:del w:id="149" w:author="Keith Jones (NESO)" w:date="2024-12-13T10:35:00Z" w16du:dateUtc="2024-12-13T10:35:00Z">
        <w:r w:rsidDel="001B75A1">
          <w:delText xml:space="preserve">The master list of Basic Outages </w:delText>
        </w:r>
        <w:r w:rsidR="003B286D" w:rsidDel="001B75A1">
          <w:delText xml:space="preserve">of a particular TO </w:delText>
        </w:r>
        <w:r w:rsidDel="001B75A1">
          <w:delText xml:space="preserve">shall be available for downloading by </w:delText>
        </w:r>
        <w:r w:rsidR="003B286D" w:rsidDel="001B75A1">
          <w:delText xml:space="preserve">that TO and </w:delText>
        </w:r>
        <w:r w:rsidR="00A477F0" w:rsidDel="001B75A1">
          <w:delText xml:space="preserve">The Company </w:delText>
        </w:r>
        <w:r w:rsidDel="001B75A1">
          <w:delText>in a flat file format.</w:delText>
        </w:r>
      </w:del>
    </w:p>
    <w:p w14:paraId="3FBF92BA" w14:textId="6689EC60" w:rsidR="00A54C27" w:rsidDel="001B75A1" w:rsidRDefault="00A477F0">
      <w:pPr>
        <w:pStyle w:val="Heading3"/>
        <w:numPr>
          <w:ilvl w:val="0"/>
          <w:numId w:val="0"/>
        </w:numPr>
        <w:ind w:left="709"/>
        <w:rPr>
          <w:del w:id="150" w:author="Keith Jones (NESO)" w:date="2024-12-13T10:35:00Z" w16du:dateUtc="2024-12-13T10:35:00Z"/>
        </w:rPr>
        <w:pPrChange w:id="151" w:author="Keith Jones (NESO)" w:date="2024-12-13T10:53:00Z" w16du:dateUtc="2024-12-13T10:53:00Z">
          <w:pPr>
            <w:pStyle w:val="Heading3"/>
            <w:tabs>
              <w:tab w:val="clear" w:pos="0"/>
              <w:tab w:val="num" w:pos="709"/>
            </w:tabs>
            <w:ind w:left="709" w:hanging="709"/>
          </w:pPr>
        </w:pPrChange>
      </w:pPr>
      <w:del w:id="152" w:author="Keith Jones (NESO)" w:date="2024-12-13T10:35:00Z" w16du:dateUtc="2024-12-13T10:35:00Z">
        <w:r w:rsidDel="001B75A1">
          <w:delText xml:space="preserve">The Company </w:delText>
        </w:r>
        <w:r w:rsidR="00A54C27" w:rsidDel="001B75A1">
          <w:delText xml:space="preserve">will maintain a list of status codes that are required as part of the Outage data exchange process. This list may be updated as required to meet the requirements of all parties. The current list is contained in </w:delText>
        </w:r>
        <w:r w:rsidR="0070246B" w:rsidDel="001B75A1">
          <w:delText>Appendix C</w:delText>
        </w:r>
        <w:r w:rsidR="00A54C27" w:rsidDel="001B75A1">
          <w:delText>.</w:delText>
        </w:r>
      </w:del>
    </w:p>
    <w:p w14:paraId="336CC3DC" w14:textId="3F2E77CF" w:rsidR="00E60FD2" w:rsidDel="001B75A1" w:rsidRDefault="00E60FD2">
      <w:pPr>
        <w:pStyle w:val="Heading3"/>
        <w:numPr>
          <w:ilvl w:val="0"/>
          <w:numId w:val="0"/>
        </w:numPr>
        <w:ind w:left="709"/>
        <w:rPr>
          <w:del w:id="153" w:author="Keith Jones (NESO)" w:date="2024-12-13T10:35:00Z" w16du:dateUtc="2024-12-13T10:35:00Z"/>
        </w:rPr>
        <w:pPrChange w:id="154" w:author="Keith Jones (NESO)" w:date="2024-12-13T10:53:00Z" w16du:dateUtc="2024-12-13T10:53:00Z">
          <w:pPr>
            <w:pStyle w:val="Heading3"/>
            <w:tabs>
              <w:tab w:val="clear" w:pos="0"/>
              <w:tab w:val="num" w:pos="709"/>
            </w:tabs>
            <w:ind w:left="709" w:hanging="709"/>
          </w:pPr>
        </w:pPrChange>
      </w:pPr>
      <w:del w:id="155" w:author="Keith Jones (NESO)" w:date="2024-12-13T10:35:00Z" w16du:dateUtc="2024-12-13T10:35:00Z">
        <w:r w:rsidDel="001B75A1">
          <w:delText xml:space="preserve">If </w:delText>
        </w:r>
        <w:r w:rsidR="00A477F0" w:rsidDel="001B75A1">
          <w:delText xml:space="preserve">The Company </w:delText>
        </w:r>
        <w:r w:rsidDel="001B75A1">
          <w:delText xml:space="preserve">is unable to place an Outage Request on the dates requested by a TO, that Outage Request shall have a Request Status </w:delText>
        </w:r>
        <w:r w:rsidR="00EB550C" w:rsidDel="001B75A1">
          <w:delText>changed to “Rejected”</w:delText>
        </w:r>
        <w:r w:rsidDel="001B75A1">
          <w:delText xml:space="preserve">. </w:delText>
        </w:r>
        <w:r w:rsidR="00EB550C" w:rsidDel="001B75A1">
          <w:delText>A TO can v</w:delText>
        </w:r>
        <w:r w:rsidR="006F1092" w:rsidDel="001B75A1">
          <w:delText xml:space="preserve">iew in </w:delText>
        </w:r>
        <w:r w:rsidR="00A477F0" w:rsidDel="001B75A1">
          <w:delText xml:space="preserve">The Company </w:delText>
        </w:r>
        <w:r w:rsidR="006F1092" w:rsidDel="001B75A1">
          <w:delText xml:space="preserve">Outage Database </w:delText>
        </w:r>
        <w:r w:rsidR="00EB550C" w:rsidDel="001B75A1">
          <w:delText xml:space="preserve">any rejected Outage Requests submitted by that particular TO. </w:delText>
        </w:r>
        <w:r w:rsidR="00A477F0" w:rsidDel="001B75A1">
          <w:delText xml:space="preserve">The Company </w:delText>
        </w:r>
        <w:r w:rsidR="00EB550C" w:rsidDel="001B75A1">
          <w:delText>can also send any rejected Outage Request electronically to the requesting TO if needed.</w:delText>
        </w:r>
      </w:del>
    </w:p>
    <w:p w14:paraId="6EA2A40A" w14:textId="28608CEA" w:rsidR="00A54C27" w:rsidRDefault="00CF5851">
      <w:pPr>
        <w:pStyle w:val="Heading3"/>
        <w:numPr>
          <w:ilvl w:val="0"/>
          <w:numId w:val="0"/>
        </w:numPr>
        <w:ind w:left="709"/>
        <w:pPrChange w:id="156" w:author="Keith Jones (NESO)" w:date="2024-12-13T10:53:00Z" w16du:dateUtc="2024-12-13T10:53:00Z">
          <w:pPr>
            <w:pStyle w:val="Heading3"/>
            <w:tabs>
              <w:tab w:val="clear" w:pos="0"/>
              <w:tab w:val="num" w:pos="709"/>
            </w:tabs>
            <w:ind w:left="709" w:hanging="709"/>
          </w:pPr>
        </w:pPrChange>
      </w:pPr>
      <w:del w:id="157" w:author="Keith Jones (NESO)" w:date="2024-12-13T10:35:00Z" w16du:dateUtc="2024-12-13T10:35:00Z">
        <w:r w:rsidDel="001B75A1">
          <w:delText>For any rejected Outage Requests,</w:delText>
        </w:r>
        <w:r w:rsidR="00A54C27" w:rsidDel="001B75A1">
          <w:delText xml:space="preserve"> </w:delText>
        </w:r>
        <w:r w:rsidR="00A477F0" w:rsidDel="001B75A1">
          <w:delText xml:space="preserve">The Company </w:delText>
        </w:r>
        <w:r w:rsidDel="001B75A1">
          <w:delText xml:space="preserve">shall contact </w:delText>
        </w:r>
        <w:r w:rsidR="009E5AFE" w:rsidDel="001B75A1">
          <w:delText xml:space="preserve">the </w:delText>
        </w:r>
        <w:r w:rsidDel="001B75A1">
          <w:delText xml:space="preserve">TO </w:delText>
        </w:r>
        <w:r w:rsidR="00A54C27" w:rsidDel="001B75A1">
          <w:delText>to discuss</w:delText>
        </w:r>
        <w:r w:rsidR="009E5AFE" w:rsidDel="001B75A1">
          <w:delText xml:space="preserve"> the rejected outage</w:delText>
        </w:r>
        <w:r w:rsidR="00A54C27" w:rsidDel="001B75A1">
          <w:delText xml:space="preserve"> </w:delText>
        </w:r>
        <w:r w:rsidDel="001B75A1">
          <w:delText>and both parties can propose and agree on new dates. The</w:delText>
        </w:r>
        <w:r w:rsidR="00A54C27" w:rsidDel="001B75A1">
          <w:delText xml:space="preserve"> TO shall</w:delText>
        </w:r>
        <w:r w:rsidDel="001B75A1">
          <w:delText xml:space="preserve"> </w:delText>
        </w:r>
      </w:del>
      <w:del w:id="158" w:author="Keith Jones (NESO)" w:date="2024-12-13T10:34:00Z" w16du:dateUtc="2024-12-13T10:34:00Z">
        <w:r w:rsidDel="001B75A1">
          <w:delText>t</w:delText>
        </w:r>
      </w:del>
      <w:ins w:id="159" w:author="Keith Jones (NESO)" w:date="2024-12-13T10:34:00Z" w16du:dateUtc="2024-12-13T10:34:00Z">
        <w:r w:rsidR="001B75A1">
          <w:t>t</w:t>
        </w:r>
      </w:ins>
      <w:r>
        <w:t>hen</w:t>
      </w:r>
      <w:r w:rsidR="00A54C27">
        <w:t xml:space="preserve"> resubmit the Outage Request to </w:t>
      </w:r>
      <w:r w:rsidR="00A477F0">
        <w:t xml:space="preserve">The Company </w:t>
      </w:r>
      <w:r w:rsidR="00A54C27">
        <w:t>for approval</w:t>
      </w:r>
      <w:r>
        <w:t xml:space="preserve"> and acceptance into plan.</w:t>
      </w:r>
    </w:p>
    <w:p w14:paraId="707BFAA8" w14:textId="77777777" w:rsidR="00A54C27" w:rsidRDefault="00A54C27">
      <w:pPr>
        <w:pStyle w:val="Heading3"/>
        <w:tabs>
          <w:tab w:val="clear" w:pos="0"/>
          <w:tab w:val="num" w:pos="709"/>
        </w:tabs>
        <w:ind w:left="709" w:hanging="709"/>
      </w:pPr>
      <w:r>
        <w:t xml:space="preserve">All Parties shall respond to all requests for Outage changes as soon as reasonably practicable, taking account of the time remaining from the request date to the </w:t>
      </w:r>
      <w:r w:rsidRPr="00251270">
        <w:t xml:space="preserve">Outage start date or </w:t>
      </w:r>
      <w:r w:rsidR="006F1092">
        <w:t xml:space="preserve">the </w:t>
      </w:r>
      <w:r w:rsidRPr="00251270">
        <w:t>date of change</w:t>
      </w:r>
      <w:r>
        <w:t>.</w:t>
      </w:r>
    </w:p>
    <w:p w14:paraId="5F4BF5F1" w14:textId="77777777" w:rsidR="00A54C27" w:rsidRPr="003F310D" w:rsidRDefault="00A54C27">
      <w:pPr>
        <w:pStyle w:val="Heading3"/>
        <w:tabs>
          <w:tab w:val="clear" w:pos="0"/>
          <w:tab w:val="num" w:pos="709"/>
        </w:tabs>
        <w:ind w:left="709" w:hanging="709"/>
      </w:pPr>
      <w:r w:rsidRPr="00AF05A9">
        <w:t>Any Party can download a list of Outages that have changed since that Party last requeste</w:t>
      </w:r>
      <w:r w:rsidRPr="003F310D">
        <w:t>d such a list.</w:t>
      </w:r>
    </w:p>
    <w:p w14:paraId="00270296" w14:textId="77777777" w:rsidR="00251270" w:rsidRDefault="00251270">
      <w:pPr>
        <w:pStyle w:val="Heading3"/>
        <w:tabs>
          <w:tab w:val="clear" w:pos="0"/>
          <w:tab w:val="num" w:pos="709"/>
        </w:tabs>
        <w:ind w:left="709" w:hanging="709"/>
      </w:pPr>
      <w:r>
        <w:t xml:space="preserve">A list of Outages downloaded by a TO shall contain all planned Outages within that TO network and any appropriate planned Outages within the </w:t>
      </w:r>
      <w:r w:rsidR="006F1092">
        <w:t>B</w:t>
      </w:r>
      <w:r>
        <w:t xml:space="preserve">oundary of </w:t>
      </w:r>
      <w:r w:rsidR="006F1092">
        <w:t>I</w:t>
      </w:r>
      <w:r>
        <w:t xml:space="preserve">nfluence of another TO.  </w:t>
      </w:r>
    </w:p>
    <w:p w14:paraId="739AD469" w14:textId="26BCBB05" w:rsidR="00A54C27" w:rsidRDefault="00A54C27" w:rsidP="00022D53">
      <w:pPr>
        <w:pStyle w:val="Heading3"/>
        <w:tabs>
          <w:tab w:val="clear" w:pos="0"/>
          <w:tab w:val="num" w:pos="709"/>
        </w:tabs>
        <w:ind w:left="709" w:hanging="709"/>
      </w:pPr>
      <w:r>
        <w:t xml:space="preserve">An audit trail shall be maintained for all changes to </w:t>
      </w:r>
      <w:r w:rsidR="00CF5851">
        <w:t xml:space="preserve">planned </w:t>
      </w:r>
      <w:r>
        <w:t xml:space="preserve">Outages contained within </w:t>
      </w:r>
      <w:r w:rsidR="00A477F0">
        <w:t xml:space="preserve">The Company </w:t>
      </w:r>
      <w:r>
        <w:t>Outage Database</w:t>
      </w:r>
    </w:p>
    <w:p w14:paraId="15D3A886" w14:textId="77777777" w:rsidR="00A54C27" w:rsidRDefault="00A54C27">
      <w:pPr>
        <w:pStyle w:val="Heading3"/>
        <w:numPr>
          <w:ilvl w:val="0"/>
          <w:numId w:val="0"/>
        </w:numPr>
      </w:pPr>
    </w:p>
    <w:p w14:paraId="73F4DF96" w14:textId="77777777" w:rsidR="00A54C27" w:rsidRDefault="00A54C27">
      <w:pPr>
        <w:pStyle w:val="Heading2"/>
      </w:pPr>
      <w:r>
        <w:t>Creating New Outages</w:t>
      </w:r>
      <w:r w:rsidR="008E234F">
        <w:t xml:space="preserve"> Request</w:t>
      </w:r>
    </w:p>
    <w:p w14:paraId="14328591" w14:textId="7000117F" w:rsidR="00A54C27" w:rsidRDefault="00A54C27">
      <w:pPr>
        <w:pStyle w:val="Heading3"/>
        <w:tabs>
          <w:tab w:val="clear" w:pos="0"/>
          <w:tab w:val="left" w:pos="709"/>
        </w:tabs>
        <w:ind w:left="709" w:hanging="709"/>
      </w:pPr>
      <w:r>
        <w:t xml:space="preserve">Any request for a new Outage proposed </w:t>
      </w:r>
      <w:r w:rsidR="006F1092">
        <w:t>using</w:t>
      </w:r>
      <w:r>
        <w:t xml:space="preserve"> an Outage Request that has not been assigned an Outage identification by the relevant TO shall have an Outage Identification automatically generated by </w:t>
      </w:r>
      <w:r w:rsidR="007D4DC4">
        <w:t xml:space="preserve">The Company </w:t>
      </w:r>
      <w:r>
        <w:t xml:space="preserve">Outage Database. </w:t>
      </w:r>
    </w:p>
    <w:p w14:paraId="713AB9C1" w14:textId="1E3A101B" w:rsidR="00A54C27" w:rsidRDefault="00A54C27">
      <w:pPr>
        <w:pStyle w:val="Heading3"/>
        <w:tabs>
          <w:tab w:val="clear" w:pos="0"/>
          <w:tab w:val="left" w:pos="709"/>
        </w:tabs>
        <w:ind w:left="709" w:hanging="709"/>
      </w:pPr>
      <w:r>
        <w:t xml:space="preserve">Requests for new Outages can be entered into </w:t>
      </w:r>
      <w:r w:rsidR="007D4DC4">
        <w:t xml:space="preserve">The Company </w:t>
      </w:r>
      <w:r>
        <w:t>Outage Database by a</w:t>
      </w:r>
      <w:r w:rsidR="00E4406E">
        <w:t xml:space="preserve"> </w:t>
      </w:r>
      <w:r>
        <w:t>TO using one of the three methods described below:</w:t>
      </w:r>
    </w:p>
    <w:p w14:paraId="74F51626" w14:textId="4A45D87D" w:rsidR="00A54C27" w:rsidRDefault="00A54C27">
      <w:pPr>
        <w:pStyle w:val="Heading4"/>
      </w:pPr>
      <w:r>
        <w:t xml:space="preserve">By direct entry into </w:t>
      </w:r>
      <w:r w:rsidR="007D4DC4">
        <w:t xml:space="preserve">The Company </w:t>
      </w:r>
      <w:r>
        <w:t>Outage Database</w:t>
      </w:r>
      <w:r w:rsidR="00EF7978">
        <w:t xml:space="preserve"> (for Request or Pending)</w:t>
      </w:r>
      <w:r>
        <w:t>. In such case:</w:t>
      </w:r>
    </w:p>
    <w:p w14:paraId="795FA584" w14:textId="5ADFE085" w:rsidR="00A54C27" w:rsidRDefault="00A54C27">
      <w:pPr>
        <w:pStyle w:val="Heading4"/>
        <w:numPr>
          <w:ilvl w:val="0"/>
          <w:numId w:val="3"/>
        </w:numPr>
        <w:tabs>
          <w:tab w:val="clear" w:pos="360"/>
          <w:tab w:val="num" w:pos="1080"/>
        </w:tabs>
        <w:ind w:left="1080"/>
        <w:jc w:val="both"/>
      </w:pPr>
      <w:r>
        <w:t xml:space="preserve">the TO shall choose the appropriate Basic Outage template in the </w:t>
      </w:r>
      <w:proofErr w:type="spellStart"/>
      <w:r w:rsidR="007D4DC4">
        <w:t>The</w:t>
      </w:r>
      <w:proofErr w:type="spellEnd"/>
      <w:r w:rsidR="007D4DC4">
        <w:t xml:space="preserve"> Company </w:t>
      </w:r>
      <w:r>
        <w:t xml:space="preserve">Outage Database, and add the necessary information; and  </w:t>
      </w:r>
    </w:p>
    <w:p w14:paraId="655DA094" w14:textId="6EE19423" w:rsidR="00F8205E" w:rsidRDefault="00A54C27">
      <w:pPr>
        <w:pStyle w:val="Heading4"/>
        <w:numPr>
          <w:ilvl w:val="0"/>
          <w:numId w:val="3"/>
        </w:numPr>
        <w:tabs>
          <w:tab w:val="clear" w:pos="360"/>
          <w:tab w:val="num" w:pos="1080"/>
        </w:tabs>
        <w:ind w:left="1080"/>
      </w:pPr>
      <w:r>
        <w:t xml:space="preserve">this data shall be visible to </w:t>
      </w:r>
      <w:r w:rsidR="007D4DC4">
        <w:t xml:space="preserve">The Company </w:t>
      </w:r>
      <w:r>
        <w:t>as an Outage Request</w:t>
      </w:r>
      <w:r w:rsidR="00E05120">
        <w:t xml:space="preserve"> </w:t>
      </w:r>
      <w:r w:rsidR="00097877">
        <w:t>or Pending, depending on the method used</w:t>
      </w:r>
      <w:r>
        <w:t>.</w:t>
      </w:r>
    </w:p>
    <w:p w14:paraId="53E62FB2" w14:textId="77777777" w:rsidR="00A54C27" w:rsidRDefault="00F8205E">
      <w:pPr>
        <w:pStyle w:val="Heading4"/>
        <w:numPr>
          <w:ilvl w:val="0"/>
          <w:numId w:val="3"/>
        </w:numPr>
        <w:tabs>
          <w:tab w:val="clear" w:pos="360"/>
          <w:tab w:val="num" w:pos="1080"/>
        </w:tabs>
        <w:ind w:left="1080"/>
      </w:pPr>
      <w:r>
        <w:t>this entry type is best suited to single or low volume entries</w:t>
      </w:r>
      <w:r w:rsidR="00A54C27">
        <w:t xml:space="preserve"> </w:t>
      </w:r>
    </w:p>
    <w:p w14:paraId="40C0A903" w14:textId="17F7F080" w:rsidR="00A54C27" w:rsidRDefault="00A54C27">
      <w:pPr>
        <w:pStyle w:val="Heading4"/>
      </w:pPr>
      <w:r>
        <w:t xml:space="preserve">Via electronic upload into </w:t>
      </w:r>
      <w:r w:rsidR="00BE60D5">
        <w:t xml:space="preserve">The Company </w:t>
      </w:r>
      <w:r>
        <w:t>Outage Database</w:t>
      </w:r>
      <w:r w:rsidR="00EF7978">
        <w:t xml:space="preserve"> (for Request only)</w:t>
      </w:r>
      <w:r>
        <w:t>. In such case:</w:t>
      </w:r>
    </w:p>
    <w:p w14:paraId="3A20C0C4" w14:textId="77777777" w:rsidR="00A54C27" w:rsidRDefault="00A54C27">
      <w:pPr>
        <w:pStyle w:val="Heading4"/>
        <w:numPr>
          <w:ilvl w:val="0"/>
          <w:numId w:val="4"/>
        </w:numPr>
        <w:tabs>
          <w:tab w:val="clear" w:pos="360"/>
          <w:tab w:val="num" w:pos="1080"/>
        </w:tabs>
        <w:ind w:left="1080"/>
        <w:jc w:val="both"/>
      </w:pPr>
      <w:r>
        <w:t>the TO shall produce a list of Outage Request</w:t>
      </w:r>
      <w:r w:rsidR="006F1092">
        <w:t>s</w:t>
      </w:r>
      <w:r>
        <w:t xml:space="preserve"> in the appropriate format and containing the agreed data (including the Basic Outage Data </w:t>
      </w:r>
      <w:r w:rsidR="006F1092">
        <w:t>R</w:t>
      </w:r>
      <w:r>
        <w:t>eference</w:t>
      </w:r>
      <w:r w:rsidR="006F1092">
        <w:t xml:space="preserve"> Identifier</w:t>
      </w:r>
      <w:r>
        <w:t xml:space="preserve">); </w:t>
      </w:r>
    </w:p>
    <w:p w14:paraId="158FEF87" w14:textId="69385A62" w:rsidR="00A54C27" w:rsidRDefault="00A54C27">
      <w:pPr>
        <w:pStyle w:val="Heading4"/>
        <w:numPr>
          <w:ilvl w:val="0"/>
          <w:numId w:val="4"/>
        </w:numPr>
        <w:tabs>
          <w:tab w:val="clear" w:pos="360"/>
          <w:tab w:val="num" w:pos="1080"/>
        </w:tabs>
        <w:ind w:left="1080"/>
        <w:jc w:val="both"/>
      </w:pPr>
      <w:r>
        <w:t xml:space="preserve">the TO shall upload the information into </w:t>
      </w:r>
      <w:r w:rsidR="00BE60D5">
        <w:t xml:space="preserve">The Company </w:t>
      </w:r>
      <w:r>
        <w:t xml:space="preserve">Outage Database; and </w:t>
      </w:r>
    </w:p>
    <w:p w14:paraId="4DE4DD17" w14:textId="124B1FAA" w:rsidR="00F8205E" w:rsidRDefault="00A54C27">
      <w:pPr>
        <w:pStyle w:val="Heading4"/>
        <w:numPr>
          <w:ilvl w:val="0"/>
          <w:numId w:val="4"/>
        </w:numPr>
        <w:tabs>
          <w:tab w:val="clear" w:pos="360"/>
          <w:tab w:val="num" w:pos="1080"/>
        </w:tabs>
        <w:ind w:left="1080"/>
        <w:jc w:val="both"/>
      </w:pPr>
      <w:r>
        <w:t xml:space="preserve">each upload shall be assigned a unique batch identification by </w:t>
      </w:r>
      <w:r w:rsidR="00BE60D5">
        <w:t xml:space="preserve">The Company </w:t>
      </w:r>
      <w:r>
        <w:t>Outage Database</w:t>
      </w:r>
    </w:p>
    <w:p w14:paraId="6002AD65" w14:textId="77777777" w:rsidR="00A54C27" w:rsidRDefault="00F8205E">
      <w:pPr>
        <w:pStyle w:val="Heading4"/>
        <w:numPr>
          <w:ilvl w:val="0"/>
          <w:numId w:val="4"/>
        </w:numPr>
        <w:tabs>
          <w:tab w:val="clear" w:pos="360"/>
          <w:tab w:val="num" w:pos="1080"/>
        </w:tabs>
        <w:ind w:left="1080"/>
        <w:jc w:val="both"/>
      </w:pPr>
      <w:r>
        <w:t xml:space="preserve">this entry type is best suited to </w:t>
      </w:r>
      <w:r w:rsidR="0039768F">
        <w:t xml:space="preserve">mid </w:t>
      </w:r>
      <w:r>
        <w:t xml:space="preserve">to </w:t>
      </w:r>
      <w:r w:rsidR="0039768F">
        <w:t>high</w:t>
      </w:r>
      <w:r>
        <w:t xml:space="preserve"> volumes of entries</w:t>
      </w:r>
    </w:p>
    <w:p w14:paraId="61C2E710" w14:textId="77777777" w:rsidR="00A54C27" w:rsidRDefault="00A54C27">
      <w:pPr>
        <w:pStyle w:val="Heading4"/>
      </w:pPr>
      <w:r>
        <w:t>Via electronic file transfer</w:t>
      </w:r>
      <w:r w:rsidR="00EF7978">
        <w:t xml:space="preserve"> (for Request only)</w:t>
      </w:r>
      <w:r>
        <w:t>. In such case:</w:t>
      </w:r>
    </w:p>
    <w:p w14:paraId="0D2735D2" w14:textId="77777777" w:rsidR="00A54C27" w:rsidRDefault="00A54C27">
      <w:pPr>
        <w:pStyle w:val="Heading3"/>
        <w:numPr>
          <w:ilvl w:val="0"/>
          <w:numId w:val="17"/>
        </w:numPr>
        <w:tabs>
          <w:tab w:val="clear" w:pos="360"/>
          <w:tab w:val="num" w:pos="1080"/>
        </w:tabs>
        <w:ind w:left="1080"/>
      </w:pPr>
      <w:r>
        <w:t>the TO shall produce a list of Outage Requests in the appropriate format and containing the agreed data (including the Basic Outage Data reference);</w:t>
      </w:r>
    </w:p>
    <w:p w14:paraId="34486712" w14:textId="71F61D2D" w:rsidR="00A54C27" w:rsidRDefault="00A54C27">
      <w:pPr>
        <w:pStyle w:val="Heading3"/>
        <w:numPr>
          <w:ilvl w:val="0"/>
          <w:numId w:val="17"/>
        </w:numPr>
        <w:tabs>
          <w:tab w:val="clear" w:pos="360"/>
          <w:tab w:val="num" w:pos="1080"/>
        </w:tabs>
        <w:ind w:left="1080"/>
      </w:pPr>
      <w:r>
        <w:t>the TO shall send a file electronically to</w:t>
      </w:r>
      <w:r w:rsidR="004E7C02">
        <w:t xml:space="preserve"> The Company</w:t>
      </w:r>
      <w:r>
        <w:t>; and</w:t>
      </w:r>
    </w:p>
    <w:p w14:paraId="58A6F6B4" w14:textId="31945F63" w:rsidR="00A54C27" w:rsidRDefault="004E7C02">
      <w:pPr>
        <w:pStyle w:val="Heading3"/>
        <w:numPr>
          <w:ilvl w:val="0"/>
          <w:numId w:val="17"/>
        </w:numPr>
        <w:tabs>
          <w:tab w:val="clear" w:pos="360"/>
          <w:tab w:val="num" w:pos="1080"/>
        </w:tabs>
        <w:ind w:left="1080"/>
      </w:pPr>
      <w:r>
        <w:t xml:space="preserve">The Company </w:t>
      </w:r>
      <w:r w:rsidR="00A54C27">
        <w:t xml:space="preserve">shall ensure that such a file is loaded into </w:t>
      </w:r>
      <w:r>
        <w:t xml:space="preserve">The Company </w:t>
      </w:r>
      <w:r w:rsidR="00A54C27">
        <w:t>Outage Database and forward any error file/ rejection to the relevant TO.</w:t>
      </w:r>
    </w:p>
    <w:p w14:paraId="18533714" w14:textId="77777777" w:rsidR="00A54C27" w:rsidRDefault="00A54C27">
      <w:pPr>
        <w:pStyle w:val="Heading3"/>
        <w:numPr>
          <w:ilvl w:val="0"/>
          <w:numId w:val="17"/>
        </w:numPr>
        <w:tabs>
          <w:tab w:val="clear" w:pos="360"/>
          <w:tab w:val="num" w:pos="1080"/>
        </w:tabs>
        <w:ind w:left="1080"/>
      </w:pPr>
      <w:r>
        <w:t>the outcome of the Outage Request shall be flagged back to the TO in a flat file transfer.</w:t>
      </w:r>
    </w:p>
    <w:p w14:paraId="4B74AC05" w14:textId="77777777" w:rsidR="00F8205E" w:rsidRDefault="00F8205E">
      <w:pPr>
        <w:pStyle w:val="Heading3"/>
        <w:numPr>
          <w:ilvl w:val="0"/>
          <w:numId w:val="17"/>
        </w:numPr>
        <w:tabs>
          <w:tab w:val="clear" w:pos="360"/>
          <w:tab w:val="num" w:pos="1080"/>
        </w:tabs>
        <w:ind w:left="1080"/>
      </w:pPr>
      <w:r>
        <w:lastRenderedPageBreak/>
        <w:t xml:space="preserve">This entry type is best suited to a high volume of entries or where an interface to a </w:t>
      </w:r>
      <w:r w:rsidR="0039768F">
        <w:t>User</w:t>
      </w:r>
      <w:r>
        <w:t xml:space="preserve"> database is </w:t>
      </w:r>
      <w:r w:rsidR="00CE34E9">
        <w:t>us</w:t>
      </w:r>
      <w:r>
        <w:t xml:space="preserve">ed.  </w:t>
      </w:r>
    </w:p>
    <w:p w14:paraId="55F806AB" w14:textId="2FC26C84" w:rsidR="00E54705" w:rsidRDefault="00AF05A9" w:rsidP="00E736E2">
      <w:pPr>
        <w:pStyle w:val="Heading3"/>
        <w:tabs>
          <w:tab w:val="clear" w:pos="0"/>
          <w:tab w:val="num" w:pos="709"/>
        </w:tabs>
        <w:ind w:left="709" w:hanging="709"/>
      </w:pPr>
      <w:r>
        <w:t xml:space="preserve">Offshore TOs can also </w:t>
      </w:r>
      <w:r w:rsidR="001A3BF3">
        <w:t>request</w:t>
      </w:r>
      <w:r w:rsidR="00C45D65">
        <w:t xml:space="preserve"> new outages</w:t>
      </w:r>
      <w:r w:rsidR="005F6A86">
        <w:t xml:space="preserve"> for </w:t>
      </w:r>
      <w:r w:rsidR="001A3BF3">
        <w:t xml:space="preserve">Offshore TOs </w:t>
      </w:r>
      <w:r>
        <w:t>to</w:t>
      </w:r>
      <w:r w:rsidR="001A3BF3">
        <w:t xml:space="preserve"> be entered into  </w:t>
      </w:r>
      <w:r w:rsidR="00A7718E">
        <w:t xml:space="preserve">The Company </w:t>
      </w:r>
      <w:r w:rsidR="001A3BF3">
        <w:t xml:space="preserve">Outage Database by </w:t>
      </w:r>
      <w:r w:rsidR="00A7718E">
        <w:t xml:space="preserve">The Company </w:t>
      </w:r>
      <w:r>
        <w:t>if required</w:t>
      </w:r>
      <w:r w:rsidR="001A3BF3">
        <w:t xml:space="preserve">. The Offshore TO shall </w:t>
      </w:r>
      <w:r w:rsidR="001A3BF3">
        <w:lastRenderedPageBreak/>
        <w:t>provide the information as described in 4.2.2.3.</w:t>
      </w:r>
      <w:r w:rsidR="007158AA">
        <w:t xml:space="preserve"> </w:t>
      </w:r>
      <w:r w:rsidR="00A7718E">
        <w:t xml:space="preserve">The Company </w:t>
      </w:r>
      <w:r w:rsidR="007158AA">
        <w:t xml:space="preserve">will inform the Offshore TO when the data is available within </w:t>
      </w:r>
      <w:r w:rsidR="00A7718E">
        <w:t xml:space="preserve">The Company </w:t>
      </w:r>
      <w:r w:rsidR="007158AA">
        <w:t>Outage Database.</w:t>
      </w:r>
      <w:r w:rsidR="002D2757">
        <w:t xml:space="preserve"> </w:t>
      </w:r>
    </w:p>
    <w:p w14:paraId="2724B992" w14:textId="77777777" w:rsidR="00E736E2" w:rsidRDefault="00E736E2" w:rsidP="00E736E2">
      <w:pPr>
        <w:pStyle w:val="Heading3"/>
        <w:tabs>
          <w:tab w:val="clear" w:pos="0"/>
          <w:tab w:val="num" w:pos="709"/>
        </w:tabs>
        <w:ind w:left="709" w:hanging="709"/>
      </w:pPr>
      <w:r>
        <w:t>The TO may submit more than one Outage Request for an item of Plant and Apparatus at the same time e.g. if an Outage is required on a circuit for both construction and maintenance at the same time this may be shown as two Outages.</w:t>
      </w:r>
    </w:p>
    <w:p w14:paraId="46EFDBA6" w14:textId="1F2A8405" w:rsidR="00A54C27" w:rsidRDefault="00A54C27">
      <w:pPr>
        <w:pStyle w:val="Heading3"/>
        <w:tabs>
          <w:tab w:val="clear" w:pos="0"/>
          <w:tab w:val="num" w:pos="709"/>
        </w:tabs>
        <w:ind w:left="709" w:hanging="709"/>
      </w:pPr>
      <w:r>
        <w:t xml:space="preserve">The TO shall provide requests for Outage changes in accordance with </w:t>
      </w:r>
      <w:r w:rsidRPr="00334E70">
        <w:t>STCP 11-1: Outage Planning.</w:t>
      </w:r>
      <w:r>
        <w:t xml:space="preserve"> </w:t>
      </w:r>
    </w:p>
    <w:p w14:paraId="7ACA3F53" w14:textId="741F95DA" w:rsidR="00A54C27" w:rsidRDefault="00A54C27">
      <w:pPr>
        <w:pStyle w:val="Heading3"/>
        <w:tabs>
          <w:tab w:val="clear" w:pos="0"/>
          <w:tab w:val="num" w:pos="709"/>
        </w:tabs>
        <w:ind w:left="709" w:hanging="709"/>
      </w:pPr>
      <w:r>
        <w:t xml:space="preserve">When </w:t>
      </w:r>
      <w:r w:rsidR="00F57181">
        <w:t xml:space="preserve">The Company </w:t>
      </w:r>
      <w:r>
        <w:t xml:space="preserve">agrees to an Outage Request, it shall move into the Outage Plan </w:t>
      </w:r>
    </w:p>
    <w:p w14:paraId="3BEC530E" w14:textId="77777777" w:rsidR="00A54C27" w:rsidRDefault="00A54C27">
      <w:pPr>
        <w:pStyle w:val="Heading3"/>
        <w:numPr>
          <w:ilvl w:val="0"/>
          <w:numId w:val="0"/>
        </w:numPr>
      </w:pPr>
    </w:p>
    <w:p w14:paraId="743B1C52" w14:textId="77777777" w:rsidR="00A54C27" w:rsidRDefault="00A54C27">
      <w:pPr>
        <w:pStyle w:val="Heading2"/>
      </w:pPr>
      <w:r>
        <w:t xml:space="preserve">Submitting an Outage Request (for a change to an existing Outage) </w:t>
      </w:r>
    </w:p>
    <w:p w14:paraId="1ABA66A2" w14:textId="6D768A9B" w:rsidR="00A54C27" w:rsidRDefault="00A54C27" w:rsidP="005E182E">
      <w:pPr>
        <w:pStyle w:val="Heading3"/>
        <w:tabs>
          <w:tab w:val="clear" w:pos="0"/>
        </w:tabs>
        <w:ind w:left="709" w:hanging="709"/>
      </w:pPr>
      <w:r>
        <w:t xml:space="preserve">Requests </w:t>
      </w:r>
      <w:r w:rsidR="00DA6B27">
        <w:t xml:space="preserve">to change </w:t>
      </w:r>
      <w:r>
        <w:t xml:space="preserve">existing Outages can be entered into </w:t>
      </w:r>
      <w:r w:rsidR="00F57181">
        <w:t xml:space="preserve">The Company </w:t>
      </w:r>
      <w:r>
        <w:t>Outage Database by a</w:t>
      </w:r>
      <w:r w:rsidR="007158AA">
        <w:t xml:space="preserve"> </w:t>
      </w:r>
      <w:r>
        <w:t>TO using one of the three methods described below:</w:t>
      </w:r>
    </w:p>
    <w:p w14:paraId="7C001D9B" w14:textId="5F7E5953" w:rsidR="00A54C27" w:rsidRDefault="00A54C27" w:rsidP="00022D53">
      <w:pPr>
        <w:pStyle w:val="Heading4"/>
        <w:tabs>
          <w:tab w:val="clear" w:pos="0"/>
          <w:tab w:val="num" w:pos="709"/>
        </w:tabs>
      </w:pPr>
      <w:r>
        <w:t xml:space="preserve">By direct entry into </w:t>
      </w:r>
      <w:r w:rsidR="00F57181">
        <w:t xml:space="preserve">The Company </w:t>
      </w:r>
      <w:r>
        <w:t>Outage Database</w:t>
      </w:r>
      <w:r w:rsidR="00AA3094">
        <w:t xml:space="preserve"> </w:t>
      </w:r>
      <w:r w:rsidR="00EF7978">
        <w:t>(for Request or Pending)</w:t>
      </w:r>
      <w:r>
        <w:t>. In such case:</w:t>
      </w:r>
    </w:p>
    <w:p w14:paraId="2B7CAB76" w14:textId="23185F21" w:rsidR="00A54C27" w:rsidRDefault="00A54C27" w:rsidP="00E54705">
      <w:pPr>
        <w:pStyle w:val="Heading3"/>
        <w:numPr>
          <w:ilvl w:val="0"/>
          <w:numId w:val="17"/>
        </w:numPr>
        <w:tabs>
          <w:tab w:val="clear" w:pos="360"/>
          <w:tab w:val="num" w:pos="1080"/>
        </w:tabs>
        <w:ind w:left="1080"/>
      </w:pPr>
      <w:r>
        <w:t xml:space="preserve">the </w:t>
      </w:r>
      <w:r w:rsidR="007158AA">
        <w:t xml:space="preserve">Onshore </w:t>
      </w:r>
      <w:r>
        <w:t xml:space="preserve">TO shall choose the appropriate Outage record in </w:t>
      </w:r>
      <w:r w:rsidR="00F57181">
        <w:t xml:space="preserve">The Company </w:t>
      </w:r>
      <w:r>
        <w:t xml:space="preserve">Outage Database, take a copy to create an Outage Request </w:t>
      </w:r>
      <w:r w:rsidR="00EF7978">
        <w:t xml:space="preserve">or Pending booking </w:t>
      </w:r>
      <w:r>
        <w:t xml:space="preserve">and update the fields as required; </w:t>
      </w:r>
    </w:p>
    <w:p w14:paraId="68CA93EC" w14:textId="4DBAB097" w:rsidR="004666A6" w:rsidRDefault="00A54C27" w:rsidP="00E54705">
      <w:pPr>
        <w:pStyle w:val="Heading3"/>
        <w:numPr>
          <w:ilvl w:val="0"/>
          <w:numId w:val="17"/>
        </w:numPr>
        <w:tabs>
          <w:tab w:val="clear" w:pos="360"/>
          <w:tab w:val="num" w:pos="1080"/>
        </w:tabs>
        <w:ind w:left="1080"/>
      </w:pPr>
      <w:r>
        <w:t>once the Outage Request has been agreed by</w:t>
      </w:r>
      <w:r w:rsidR="00F57181">
        <w:t xml:space="preserve"> The Company</w:t>
      </w:r>
      <w:r>
        <w:t xml:space="preserve">, the appropriate Outage Status shall be </w:t>
      </w:r>
      <w:proofErr w:type="gramStart"/>
      <w:r>
        <w:t>set</w:t>
      </w:r>
      <w:proofErr w:type="gramEnd"/>
      <w:r>
        <w:t xml:space="preserve"> and the Outage shall form part of the Outage Plan.</w:t>
      </w:r>
    </w:p>
    <w:p w14:paraId="3E99BE91" w14:textId="77777777" w:rsidR="004666A6" w:rsidRDefault="004666A6" w:rsidP="00E54705">
      <w:pPr>
        <w:pStyle w:val="Heading3"/>
        <w:numPr>
          <w:ilvl w:val="0"/>
          <w:numId w:val="17"/>
        </w:numPr>
        <w:tabs>
          <w:tab w:val="clear" w:pos="360"/>
          <w:tab w:val="num" w:pos="1080"/>
        </w:tabs>
        <w:ind w:left="1080"/>
      </w:pPr>
      <w:r>
        <w:t xml:space="preserve">this entry type is best suited to single or low volume entries </w:t>
      </w:r>
    </w:p>
    <w:p w14:paraId="2B30A7DB" w14:textId="77777777" w:rsidR="00A54C27" w:rsidRDefault="00A54C27" w:rsidP="004666A6">
      <w:pPr>
        <w:pStyle w:val="Heading4"/>
        <w:numPr>
          <w:ilvl w:val="0"/>
          <w:numId w:val="0"/>
        </w:numPr>
        <w:ind w:left="760"/>
      </w:pPr>
      <w:r>
        <w:t xml:space="preserve"> </w:t>
      </w:r>
    </w:p>
    <w:p w14:paraId="04A4349C" w14:textId="177C6B1D" w:rsidR="00A54C27" w:rsidRDefault="00A54C27" w:rsidP="00022D53">
      <w:pPr>
        <w:pStyle w:val="Heading4"/>
        <w:keepLines/>
        <w:tabs>
          <w:tab w:val="clear" w:pos="0"/>
          <w:tab w:val="num" w:pos="-1400"/>
          <w:tab w:val="num" w:pos="-680"/>
        </w:tabs>
        <w:ind w:left="993" w:hanging="993"/>
      </w:pPr>
      <w:r>
        <w:t xml:space="preserve"> Via electronic upload into </w:t>
      </w:r>
      <w:r w:rsidR="005D06E3">
        <w:t xml:space="preserve">The Company </w:t>
      </w:r>
      <w:r>
        <w:t>Outage Database</w:t>
      </w:r>
      <w:r w:rsidR="00EF7978">
        <w:t xml:space="preserve"> (for Request only)</w:t>
      </w:r>
      <w:r>
        <w:t>. In such case:</w:t>
      </w:r>
    </w:p>
    <w:p w14:paraId="2A82F30E" w14:textId="77777777" w:rsidR="00A54C27" w:rsidRDefault="00A54C27" w:rsidP="004666A6">
      <w:pPr>
        <w:pStyle w:val="Heading4"/>
        <w:keepLines/>
        <w:numPr>
          <w:ilvl w:val="0"/>
          <w:numId w:val="12"/>
        </w:numPr>
        <w:tabs>
          <w:tab w:val="clear" w:pos="360"/>
          <w:tab w:val="num" w:pos="1080"/>
        </w:tabs>
        <w:ind w:left="1080"/>
      </w:pPr>
      <w:r>
        <w:t>the process in 4.2.2.2 shall be followed, with the addition of the existing Outage Identification; and</w:t>
      </w:r>
    </w:p>
    <w:p w14:paraId="7CB32444" w14:textId="61E2061B" w:rsidR="00A54C27" w:rsidRDefault="00A54C27" w:rsidP="004666A6">
      <w:pPr>
        <w:pStyle w:val="Heading4"/>
        <w:keepLines/>
        <w:numPr>
          <w:ilvl w:val="0"/>
          <w:numId w:val="12"/>
        </w:numPr>
        <w:tabs>
          <w:tab w:val="clear" w:pos="360"/>
          <w:tab w:val="num" w:pos="1080"/>
        </w:tabs>
        <w:ind w:left="1080"/>
      </w:pPr>
      <w:r>
        <w:t xml:space="preserve">this record shall be recognised as an existing Outage and </w:t>
      </w:r>
      <w:r w:rsidR="005D06E3">
        <w:t xml:space="preserve">The Company </w:t>
      </w:r>
      <w:r>
        <w:t>Outage Database shall therefore apply the information to the correct record.</w:t>
      </w:r>
    </w:p>
    <w:p w14:paraId="7F835024" w14:textId="77777777" w:rsidR="004666A6" w:rsidRDefault="004666A6" w:rsidP="004666A6">
      <w:pPr>
        <w:pStyle w:val="Heading4"/>
        <w:keepLines/>
        <w:numPr>
          <w:ilvl w:val="0"/>
          <w:numId w:val="12"/>
        </w:numPr>
        <w:tabs>
          <w:tab w:val="clear" w:pos="360"/>
          <w:tab w:val="num" w:pos="1080"/>
        </w:tabs>
        <w:ind w:left="1080"/>
        <w:jc w:val="both"/>
      </w:pPr>
      <w:r>
        <w:t xml:space="preserve">this entry type is best suited to </w:t>
      </w:r>
      <w:r w:rsidR="00DA6B27">
        <w:t>medium</w:t>
      </w:r>
      <w:r w:rsidR="0039768F">
        <w:t xml:space="preserve"> to high</w:t>
      </w:r>
      <w:r>
        <w:t xml:space="preserve"> volumes of entries</w:t>
      </w:r>
    </w:p>
    <w:p w14:paraId="6BA676A0" w14:textId="77777777" w:rsidR="004666A6" w:rsidRPr="004666A6" w:rsidRDefault="004666A6" w:rsidP="004666A6">
      <w:pPr>
        <w:keepNext/>
        <w:keepLines/>
      </w:pPr>
    </w:p>
    <w:p w14:paraId="6C21DA93" w14:textId="77777777" w:rsidR="00A54C27" w:rsidRDefault="00A54C27" w:rsidP="004666A6">
      <w:pPr>
        <w:pStyle w:val="Heading4"/>
        <w:keepLines/>
        <w:tabs>
          <w:tab w:val="clear" w:pos="0"/>
          <w:tab w:val="num" w:pos="-1400"/>
          <w:tab w:val="num" w:pos="-680"/>
        </w:tabs>
      </w:pPr>
      <w:r>
        <w:t>Via electronic file transfer</w:t>
      </w:r>
      <w:r w:rsidR="00097877">
        <w:t xml:space="preserve"> (for R</w:t>
      </w:r>
      <w:r w:rsidR="00EF7978">
        <w:t>equest only)</w:t>
      </w:r>
      <w:r>
        <w:t>. In such case:</w:t>
      </w:r>
    </w:p>
    <w:p w14:paraId="69CB1C61" w14:textId="33656BC9" w:rsidR="00A54C27" w:rsidRDefault="00A54C27" w:rsidP="004666A6">
      <w:pPr>
        <w:pStyle w:val="Heading4"/>
        <w:keepLines/>
        <w:numPr>
          <w:ilvl w:val="0"/>
          <w:numId w:val="13"/>
        </w:numPr>
        <w:tabs>
          <w:tab w:val="clear" w:pos="360"/>
          <w:tab w:val="num" w:pos="1080"/>
        </w:tabs>
        <w:ind w:left="1080"/>
      </w:pPr>
      <w:r>
        <w:t xml:space="preserve">the </w:t>
      </w:r>
      <w:r w:rsidR="007158AA">
        <w:t xml:space="preserve">Onshore </w:t>
      </w:r>
      <w:r>
        <w:t xml:space="preserve">TO shall send a file containing the Outage Request  (identified with its existing Outage Identification) electronically to </w:t>
      </w:r>
      <w:r w:rsidR="005D06E3">
        <w:t xml:space="preserve">The Company </w:t>
      </w:r>
      <w:r>
        <w:t>directly from their own database; and</w:t>
      </w:r>
    </w:p>
    <w:p w14:paraId="300CB37E" w14:textId="7FCCE509" w:rsidR="00A54C27" w:rsidRDefault="005D06E3" w:rsidP="004666A6">
      <w:pPr>
        <w:pStyle w:val="Heading4"/>
        <w:keepLines/>
        <w:numPr>
          <w:ilvl w:val="0"/>
          <w:numId w:val="13"/>
        </w:numPr>
        <w:tabs>
          <w:tab w:val="clear" w:pos="360"/>
          <w:tab w:val="num" w:pos="1080"/>
        </w:tabs>
        <w:ind w:left="1080"/>
      </w:pPr>
      <w:r>
        <w:t xml:space="preserve">The Company </w:t>
      </w:r>
      <w:r w:rsidR="00A54C27">
        <w:t xml:space="preserve">shall ensure that such a file is loaded into </w:t>
      </w:r>
      <w:r>
        <w:t xml:space="preserve">The Company </w:t>
      </w:r>
      <w:r w:rsidR="00A54C27">
        <w:t xml:space="preserve">Outage Database and forward any error file /rejection to the relevant </w:t>
      </w:r>
      <w:r w:rsidR="007158AA">
        <w:t xml:space="preserve">Onshore </w:t>
      </w:r>
      <w:proofErr w:type="gramStart"/>
      <w:r w:rsidR="00DA6B27">
        <w:t>TO should</w:t>
      </w:r>
      <w:proofErr w:type="gramEnd"/>
      <w:r w:rsidR="00DA6B27">
        <w:t xml:space="preserve"> the file fail to load.</w:t>
      </w:r>
    </w:p>
    <w:p w14:paraId="724EC515" w14:textId="77777777" w:rsidR="00A54C27" w:rsidRDefault="00A54C27" w:rsidP="004666A6">
      <w:pPr>
        <w:keepNext/>
        <w:keepLines/>
        <w:numPr>
          <w:ilvl w:val="0"/>
          <w:numId w:val="14"/>
        </w:numPr>
        <w:tabs>
          <w:tab w:val="clear" w:pos="360"/>
          <w:tab w:val="num" w:pos="1080"/>
        </w:tabs>
        <w:ind w:left="1080"/>
      </w:pPr>
      <w:r>
        <w:t xml:space="preserve">Once </w:t>
      </w:r>
      <w:r w:rsidR="00DA6B27">
        <w:t>assessed</w:t>
      </w:r>
      <w:r>
        <w:t xml:space="preserve"> the outcome of the Outage Request shall be flagged back to the </w:t>
      </w:r>
      <w:r w:rsidR="007158AA">
        <w:t xml:space="preserve">Onshore </w:t>
      </w:r>
      <w:r>
        <w:t>TO in a flat file transfer.</w:t>
      </w:r>
    </w:p>
    <w:p w14:paraId="52EBAE70" w14:textId="77777777" w:rsidR="004666A6" w:rsidRDefault="004666A6" w:rsidP="004666A6">
      <w:pPr>
        <w:keepNext/>
        <w:keepLines/>
        <w:numPr>
          <w:ilvl w:val="0"/>
          <w:numId w:val="14"/>
        </w:numPr>
        <w:tabs>
          <w:tab w:val="clear" w:pos="360"/>
          <w:tab w:val="num" w:pos="1080"/>
        </w:tabs>
        <w:ind w:left="1080"/>
      </w:pPr>
      <w:r>
        <w:t xml:space="preserve">This entry type is best suited to a high volume of entries or where an interface to a </w:t>
      </w:r>
      <w:r w:rsidR="0039768F">
        <w:t>User</w:t>
      </w:r>
      <w:r>
        <w:t xml:space="preserve"> database is required</w:t>
      </w:r>
    </w:p>
    <w:p w14:paraId="368FE99C" w14:textId="612D47D3" w:rsidR="007158AA" w:rsidRDefault="00D969AA" w:rsidP="00022D53">
      <w:pPr>
        <w:pStyle w:val="Heading3"/>
        <w:keepLines/>
        <w:tabs>
          <w:tab w:val="clear" w:pos="0"/>
          <w:tab w:val="num" w:pos="709"/>
        </w:tabs>
        <w:ind w:left="709" w:hanging="709"/>
      </w:pPr>
      <w:r>
        <w:t>Offshore TOs can also</w:t>
      </w:r>
      <w:r w:rsidR="005F6A86">
        <w:t xml:space="preserve"> submit </w:t>
      </w:r>
      <w:r w:rsidR="007158AA">
        <w:t xml:space="preserve">request for outages involving existing outages </w:t>
      </w:r>
      <w:r>
        <w:t>to</w:t>
      </w:r>
      <w:r w:rsidR="007158AA">
        <w:t xml:space="preserve"> be entered into </w:t>
      </w:r>
      <w:r w:rsidR="005D06E3">
        <w:t xml:space="preserve">The Company </w:t>
      </w:r>
      <w:r w:rsidR="007158AA">
        <w:t>Outage Database by</w:t>
      </w:r>
      <w:r w:rsidR="00084777">
        <w:t xml:space="preserve"> </w:t>
      </w:r>
      <w:r w:rsidR="005D06E3">
        <w:t>The Company</w:t>
      </w:r>
      <w:r w:rsidR="007158AA">
        <w:t xml:space="preserve">.  The Offshore TO shall provide the information as described in 4.4.1.3. </w:t>
      </w:r>
      <w:r w:rsidR="00084777">
        <w:t xml:space="preserve">The Company </w:t>
      </w:r>
      <w:r w:rsidR="007158AA">
        <w:t xml:space="preserve">will inform the Offshore TO when the data is available within </w:t>
      </w:r>
      <w:r w:rsidR="00084777">
        <w:t xml:space="preserve">The Company </w:t>
      </w:r>
      <w:r w:rsidR="007158AA">
        <w:t xml:space="preserve">Outage Database. </w:t>
      </w:r>
    </w:p>
    <w:p w14:paraId="4A01E73A" w14:textId="42822A38" w:rsidR="00A54C27" w:rsidRDefault="00A54C27" w:rsidP="009C1DD0">
      <w:pPr>
        <w:pStyle w:val="Heading3"/>
        <w:keepLines/>
        <w:tabs>
          <w:tab w:val="clear" w:pos="0"/>
          <w:tab w:val="num" w:pos="709"/>
        </w:tabs>
        <w:ind w:left="709" w:hanging="709"/>
      </w:pPr>
      <w:r>
        <w:t xml:space="preserve">Regardless of the manner in which the Outage Request is entered into </w:t>
      </w:r>
      <w:r w:rsidR="00084777">
        <w:t xml:space="preserve">The Company </w:t>
      </w:r>
      <w:r>
        <w:t>Outage Database:</w:t>
      </w:r>
    </w:p>
    <w:p w14:paraId="461088F1" w14:textId="68E489FF" w:rsidR="00A54C27" w:rsidRDefault="00084777" w:rsidP="009C1DD0">
      <w:pPr>
        <w:keepNext/>
        <w:keepLines/>
        <w:numPr>
          <w:ilvl w:val="0"/>
          <w:numId w:val="16"/>
        </w:numPr>
        <w:tabs>
          <w:tab w:val="clear" w:pos="360"/>
          <w:tab w:val="num" w:pos="1080"/>
        </w:tabs>
        <w:ind w:left="1077" w:hanging="357"/>
      </w:pPr>
      <w:r>
        <w:lastRenderedPageBreak/>
        <w:t xml:space="preserve">The Company </w:t>
      </w:r>
      <w:r w:rsidR="00A54C27">
        <w:t>shall assess and attempt to place the Outage Request;</w:t>
      </w:r>
    </w:p>
    <w:p w14:paraId="03625C79" w14:textId="77777777" w:rsidR="00A54C27" w:rsidRDefault="00582D68" w:rsidP="009C1DD0">
      <w:pPr>
        <w:pStyle w:val="Heading4"/>
        <w:keepLines/>
        <w:numPr>
          <w:ilvl w:val="0"/>
          <w:numId w:val="7"/>
        </w:numPr>
        <w:tabs>
          <w:tab w:val="clear" w:pos="360"/>
          <w:tab w:val="num" w:pos="1080"/>
        </w:tabs>
        <w:ind w:left="1077" w:hanging="357"/>
        <w:jc w:val="both"/>
      </w:pPr>
      <w:r>
        <w:t>A</w:t>
      </w:r>
      <w:r w:rsidR="00A54C27">
        <w:t xml:space="preserve">ny Outage Request submitted after the Plan Freeze date must be accompanied by a unique Outage change code and change description (see </w:t>
      </w:r>
      <w:r w:rsidR="0070246B">
        <w:t>Appendix C</w:t>
      </w:r>
      <w:r w:rsidR="00A54C27">
        <w:t>5); and</w:t>
      </w:r>
    </w:p>
    <w:p w14:paraId="6F82360B" w14:textId="5E5E06F2" w:rsidR="00A54C27" w:rsidRDefault="00A54C27">
      <w:pPr>
        <w:pStyle w:val="Heading3"/>
        <w:tabs>
          <w:tab w:val="clear" w:pos="0"/>
          <w:tab w:val="num" w:pos="709"/>
        </w:tabs>
        <w:ind w:left="709" w:hanging="709"/>
      </w:pPr>
      <w:r>
        <w:t>An Outage Request will only become part of the Outage Plan when it has been approved by</w:t>
      </w:r>
      <w:r w:rsidR="00982144">
        <w:t xml:space="preserve"> The Company</w:t>
      </w:r>
      <w:r>
        <w:t xml:space="preserve">. </w:t>
      </w:r>
    </w:p>
    <w:p w14:paraId="716024A7" w14:textId="77777777" w:rsidR="00A54C27" w:rsidRDefault="00A54C27">
      <w:pPr>
        <w:pStyle w:val="Heading3"/>
        <w:numPr>
          <w:ilvl w:val="0"/>
          <w:numId w:val="0"/>
        </w:numPr>
      </w:pPr>
    </w:p>
    <w:p w14:paraId="106B00CC" w14:textId="77777777" w:rsidR="00A54C27" w:rsidRDefault="00A54C27">
      <w:pPr>
        <w:pStyle w:val="Heading2"/>
      </w:pPr>
      <w:r>
        <w:t xml:space="preserve">Service Reductions </w:t>
      </w:r>
      <w:r w:rsidR="00E736E2">
        <w:t xml:space="preserve">(unplanned </w:t>
      </w:r>
      <w:r w:rsidR="00DA6B27">
        <w:t>Transmission Owner O</w:t>
      </w:r>
      <w:r w:rsidR="00E736E2">
        <w:t xml:space="preserve">utages) </w:t>
      </w:r>
      <w:r>
        <w:t>of greater than 3 hours duration.</w:t>
      </w:r>
    </w:p>
    <w:p w14:paraId="740A5BC3" w14:textId="2E77137F" w:rsidR="00A54C27" w:rsidRPr="00E736E2" w:rsidRDefault="00A54C27">
      <w:pPr>
        <w:pStyle w:val="Heading3"/>
        <w:tabs>
          <w:tab w:val="clear" w:pos="0"/>
          <w:tab w:val="num" w:pos="709"/>
        </w:tabs>
        <w:ind w:left="709" w:hanging="709"/>
      </w:pPr>
      <w:r w:rsidRPr="00E736E2">
        <w:t xml:space="preserve">It shall be possible to separately identify Service Reductions that result in Plant and/or Apparatus being out of service for greater than 3 hours duration within </w:t>
      </w:r>
      <w:r w:rsidR="00982144">
        <w:t xml:space="preserve">The Company </w:t>
      </w:r>
      <w:r w:rsidRPr="00E736E2">
        <w:t>Outage Database and run a report on these entries.</w:t>
      </w:r>
    </w:p>
    <w:p w14:paraId="4C6F36E2" w14:textId="50684BA5" w:rsidR="00A54C27" w:rsidRPr="00ED2E27" w:rsidRDefault="00A54C27">
      <w:pPr>
        <w:pStyle w:val="Heading3"/>
        <w:tabs>
          <w:tab w:val="clear" w:pos="0"/>
          <w:tab w:val="num" w:pos="709"/>
        </w:tabs>
        <w:ind w:left="709" w:hanging="709"/>
      </w:pPr>
      <w:r w:rsidRPr="00E736E2">
        <w:t>The TO shall normally enter, by any agreed method in section 4.2 and within 24 ho</w:t>
      </w:r>
      <w:r w:rsidRPr="00416BE3">
        <w:t>urs of the E</w:t>
      </w:r>
      <w:r w:rsidRPr="009736B8">
        <w:t xml:space="preserve">vent, Service Reductions that result in Plant and/or Apparatus being out of service for greater than 3 hours duration. If this is not possible, </w:t>
      </w:r>
      <w:r w:rsidR="00982144">
        <w:t xml:space="preserve">The Company </w:t>
      </w:r>
      <w:r w:rsidRPr="009736B8">
        <w:t xml:space="preserve">will enter these Service Reductions into </w:t>
      </w:r>
      <w:r w:rsidR="00982144">
        <w:t xml:space="preserve">The Company </w:t>
      </w:r>
      <w:r w:rsidRPr="009736B8">
        <w:t xml:space="preserve">Outage Database and liaise with the TO </w:t>
      </w:r>
      <w:proofErr w:type="spellStart"/>
      <w:r w:rsidRPr="009736B8">
        <w:t>to</w:t>
      </w:r>
      <w:proofErr w:type="spellEnd"/>
      <w:r w:rsidRPr="009736B8">
        <w:t xml:space="preserve"> align databas</w:t>
      </w:r>
      <w:r w:rsidRPr="00ED2E27">
        <w:t>es as required.</w:t>
      </w:r>
    </w:p>
    <w:p w14:paraId="61995D6F" w14:textId="77777777" w:rsidR="00A54C27" w:rsidRDefault="00A54C27">
      <w:pPr>
        <w:pStyle w:val="Heading3"/>
        <w:numPr>
          <w:ilvl w:val="0"/>
          <w:numId w:val="0"/>
        </w:numPr>
      </w:pPr>
    </w:p>
    <w:p w14:paraId="53A2434A" w14:textId="77777777" w:rsidR="002620EB" w:rsidRDefault="002620EB">
      <w:pPr>
        <w:pStyle w:val="Heading2"/>
      </w:pPr>
      <w:r>
        <w:t>Capacity Declarations</w:t>
      </w:r>
    </w:p>
    <w:p w14:paraId="12FC512A" w14:textId="77777777" w:rsidR="002620EB" w:rsidRDefault="002620EB" w:rsidP="005E182E">
      <w:pPr>
        <w:pStyle w:val="Heading3"/>
        <w:tabs>
          <w:tab w:val="clear" w:pos="0"/>
        </w:tabs>
        <w:ind w:left="709" w:hanging="709"/>
      </w:pPr>
      <w:r>
        <w:t xml:space="preserve">If a DNO network acts as the connecting point for an </w:t>
      </w:r>
      <w:r w:rsidR="00114FE7">
        <w:t>O</w:t>
      </w:r>
      <w:r>
        <w:t xml:space="preserve">ffshore TO and that DNO network restricts the capacity of the </w:t>
      </w:r>
      <w:r w:rsidR="00114FE7">
        <w:t>O</w:t>
      </w:r>
      <w:r>
        <w:t xml:space="preserve">ffshore </w:t>
      </w:r>
      <w:proofErr w:type="gramStart"/>
      <w:r w:rsidR="00114FE7">
        <w:t>N</w:t>
      </w:r>
      <w:r>
        <w:t>etwork</w:t>
      </w:r>
      <w:proofErr w:type="gramEnd"/>
      <w:r>
        <w:t xml:space="preserve"> then the DNO should declare a capacity restriction. This will allow the </w:t>
      </w:r>
      <w:r w:rsidR="005837CA">
        <w:t xml:space="preserve">Offshore </w:t>
      </w:r>
      <w:r>
        <w:t xml:space="preserve">TO and any associated generators to take appropriate action. </w:t>
      </w:r>
      <w:r w:rsidR="005B6B6B">
        <w:t xml:space="preserve">(See </w:t>
      </w:r>
      <w:r w:rsidR="0070246B">
        <w:t>Appendix F</w:t>
      </w:r>
      <w:r w:rsidR="005B6B6B">
        <w:t>)</w:t>
      </w:r>
    </w:p>
    <w:p w14:paraId="74C28595" w14:textId="5CB53C12" w:rsidR="000610D3" w:rsidRDefault="00982144" w:rsidP="00463879">
      <w:pPr>
        <w:pStyle w:val="Heading3"/>
        <w:tabs>
          <w:tab w:val="clear" w:pos="0"/>
        </w:tabs>
        <w:ind w:left="709" w:hanging="709"/>
      </w:pPr>
      <w:r>
        <w:t xml:space="preserve">The Company </w:t>
      </w:r>
      <w:r w:rsidR="000610D3">
        <w:t xml:space="preserve">can create a capacity declaration on behalf of a DNO. </w:t>
      </w:r>
    </w:p>
    <w:p w14:paraId="658B9059" w14:textId="77777777" w:rsidR="002620EB" w:rsidRDefault="000610D3" w:rsidP="002620EB">
      <w:pPr>
        <w:pStyle w:val="Heading3"/>
      </w:pPr>
      <w:r>
        <w:t>The information submitted as a Capacity Declaration is as follows</w:t>
      </w:r>
    </w:p>
    <w:p w14:paraId="362DA3D6" w14:textId="77777777" w:rsidR="000610D3" w:rsidRDefault="000610D3" w:rsidP="000610D3">
      <w:pPr>
        <w:pStyle w:val="Heading3"/>
        <w:numPr>
          <w:ilvl w:val="4"/>
          <w:numId w:val="19"/>
        </w:numPr>
        <w:ind w:firstLine="491"/>
      </w:pPr>
      <w:r>
        <w:t>Maximum export capacity (MVA and MW)</w:t>
      </w:r>
    </w:p>
    <w:p w14:paraId="0FF32C1A" w14:textId="77777777" w:rsidR="000610D3" w:rsidRDefault="000610D3" w:rsidP="000610D3">
      <w:pPr>
        <w:pStyle w:val="Heading3"/>
        <w:numPr>
          <w:ilvl w:val="4"/>
          <w:numId w:val="19"/>
        </w:numPr>
        <w:ind w:firstLine="491"/>
      </w:pPr>
      <w:r>
        <w:t>Maximum Import capacity (MVA and MW)</w:t>
      </w:r>
    </w:p>
    <w:p w14:paraId="7EEF8F5F" w14:textId="77777777" w:rsidR="000610D3" w:rsidRDefault="000610D3" w:rsidP="000610D3">
      <w:pPr>
        <w:pStyle w:val="Heading3"/>
        <w:numPr>
          <w:ilvl w:val="4"/>
          <w:numId w:val="19"/>
        </w:numPr>
        <w:ind w:firstLine="491"/>
      </w:pPr>
      <w:r>
        <w:t>The period over which the capacity limits are valid</w:t>
      </w:r>
    </w:p>
    <w:p w14:paraId="475C3CFA" w14:textId="77777777" w:rsidR="000610D3" w:rsidRDefault="000610D3" w:rsidP="000610D3">
      <w:pPr>
        <w:pStyle w:val="Heading3"/>
        <w:numPr>
          <w:ilvl w:val="4"/>
          <w:numId w:val="19"/>
        </w:numPr>
        <w:ind w:firstLine="491"/>
      </w:pPr>
      <w:r>
        <w:t xml:space="preserve">Designated circuit (optional) </w:t>
      </w:r>
    </w:p>
    <w:p w14:paraId="389C1A43" w14:textId="1295A9DD" w:rsidR="002620EB" w:rsidRDefault="002620EB" w:rsidP="005837CA">
      <w:pPr>
        <w:pStyle w:val="Heading3"/>
        <w:tabs>
          <w:tab w:val="clear" w:pos="0"/>
        </w:tabs>
        <w:ind w:left="709" w:hanging="709"/>
      </w:pPr>
      <w:r>
        <w:t xml:space="preserve">When it receives a DNO capacity declaration </w:t>
      </w:r>
      <w:r w:rsidR="00982144">
        <w:t xml:space="preserve">The Company </w:t>
      </w:r>
      <w:r>
        <w:t>will carry out a process to determine how (or if) the restriction should be apportioned between the connecting pa</w:t>
      </w:r>
      <w:r w:rsidR="009D5A20">
        <w:t>r</w:t>
      </w:r>
      <w:r>
        <w:t>ties.</w:t>
      </w:r>
    </w:p>
    <w:p w14:paraId="57A85534" w14:textId="1C9A9903" w:rsidR="002620EB" w:rsidRDefault="00982144" w:rsidP="002620EB">
      <w:pPr>
        <w:pStyle w:val="Heading3"/>
      </w:pPr>
      <w:r>
        <w:t xml:space="preserve">The Company </w:t>
      </w:r>
      <w:r w:rsidR="002620EB">
        <w:t>will distribute this information to ensure all parties get appropriate visibility.</w:t>
      </w:r>
    </w:p>
    <w:p w14:paraId="6FD99610" w14:textId="6142ABAE" w:rsidR="000610D3" w:rsidRDefault="002620EB" w:rsidP="005E182E">
      <w:pPr>
        <w:pStyle w:val="Heading3"/>
        <w:tabs>
          <w:tab w:val="clear" w:pos="0"/>
        </w:tabs>
        <w:ind w:left="709" w:hanging="709"/>
      </w:pPr>
      <w:r>
        <w:t xml:space="preserve">Where a Network restriction exists in a TO network due to a customer choice connection then </w:t>
      </w:r>
      <w:r w:rsidR="00BE4F93">
        <w:t xml:space="preserve">The Company </w:t>
      </w:r>
      <w:r>
        <w:t>can also declare a Capacity Declaration to one or more connecting parties using the same process as above.</w:t>
      </w:r>
    </w:p>
    <w:p w14:paraId="095ECC6B" w14:textId="77777777" w:rsidR="00A54C27" w:rsidRDefault="00A54C27">
      <w:pPr>
        <w:pStyle w:val="Header"/>
        <w:tabs>
          <w:tab w:val="clear" w:pos="4153"/>
          <w:tab w:val="clear" w:pos="8306"/>
        </w:tabs>
      </w:pPr>
    </w:p>
    <w:p w14:paraId="14D4C7DE" w14:textId="11D736C5" w:rsidR="00A54C27" w:rsidRDefault="00BE4F93">
      <w:pPr>
        <w:pStyle w:val="Heading1"/>
      </w:pPr>
      <w:r>
        <w:t xml:space="preserve">The Company </w:t>
      </w:r>
      <w:r w:rsidR="00A54C27">
        <w:t>Initiated Outage Request changes</w:t>
      </w:r>
    </w:p>
    <w:p w14:paraId="42043C75" w14:textId="2D9FAB31" w:rsidR="009C1DD0" w:rsidRDefault="00A54C27" w:rsidP="00E54705">
      <w:pPr>
        <w:tabs>
          <w:tab w:val="left" w:pos="709"/>
        </w:tabs>
        <w:ind w:left="709" w:hanging="709"/>
        <w:jc w:val="both"/>
      </w:pPr>
      <w:r>
        <w:t>5.1</w:t>
      </w:r>
      <w:r>
        <w:tab/>
        <w:t xml:space="preserve">An Outage Request change may be requested by </w:t>
      </w:r>
      <w:r w:rsidR="00BE4F93">
        <w:t xml:space="preserve">The Company </w:t>
      </w:r>
      <w:r>
        <w:t>for operational reasons. This could occur in any timescale.</w:t>
      </w:r>
      <w:r w:rsidR="00AE62D9">
        <w:t xml:space="preserve"> </w:t>
      </w:r>
      <w:r w:rsidR="00BE4F93">
        <w:t xml:space="preserve">The Company </w:t>
      </w:r>
      <w:r>
        <w:t>shall lia</w:t>
      </w:r>
      <w:r w:rsidR="00AE62D9">
        <w:t>i</w:t>
      </w:r>
      <w:r>
        <w:t xml:space="preserve">se with the TO on the details and reason for the proposed Outage change and agree appropriate change codes to be used in accordance with </w:t>
      </w:r>
      <w:r w:rsidR="0070246B">
        <w:t>Appendix C</w:t>
      </w:r>
      <w:r>
        <w:t xml:space="preserve">5.  </w:t>
      </w:r>
    </w:p>
    <w:p w14:paraId="37901FCF" w14:textId="4457F9FA" w:rsidR="00A54C27" w:rsidRDefault="00A54C27" w:rsidP="00E54705">
      <w:pPr>
        <w:tabs>
          <w:tab w:val="left" w:pos="709"/>
        </w:tabs>
        <w:ind w:left="709" w:hanging="709"/>
        <w:jc w:val="both"/>
      </w:pPr>
      <w:r>
        <w:t>5.2</w:t>
      </w:r>
      <w:r>
        <w:tab/>
        <w:t xml:space="preserve">If the TO accepts the Outage Request </w:t>
      </w:r>
      <w:proofErr w:type="gramStart"/>
      <w:r>
        <w:t>change</w:t>
      </w:r>
      <w:proofErr w:type="gramEnd"/>
      <w:r>
        <w:t xml:space="preserve"> then </w:t>
      </w:r>
      <w:r w:rsidR="00BE4F93">
        <w:t xml:space="preserve">The Company </w:t>
      </w:r>
      <w:r>
        <w:t xml:space="preserve">shall request the TO submit an Outage Request change using one of the three methods described in section 4.4, indicating that </w:t>
      </w:r>
      <w:r w:rsidR="00BE4F93">
        <w:t xml:space="preserve">The Company </w:t>
      </w:r>
      <w:r>
        <w:t xml:space="preserve">are the initiating Party by use of the change codes. </w:t>
      </w:r>
      <w:r w:rsidR="00BE4F93">
        <w:t xml:space="preserve">The Company </w:t>
      </w:r>
      <w:r>
        <w:t xml:space="preserve">will approve the Outage Request change and update </w:t>
      </w:r>
      <w:r w:rsidR="00BE4F93">
        <w:t xml:space="preserve">The Company </w:t>
      </w:r>
      <w:r>
        <w:t xml:space="preserve">Outage database. </w:t>
      </w:r>
    </w:p>
    <w:p w14:paraId="2F2110BB" w14:textId="315F6571" w:rsidR="00A54C27" w:rsidRDefault="00A54C27" w:rsidP="00E54705">
      <w:pPr>
        <w:pStyle w:val="BodyTextIndent"/>
        <w:jc w:val="both"/>
      </w:pPr>
      <w:r>
        <w:lastRenderedPageBreak/>
        <w:t>5.3</w:t>
      </w:r>
      <w:r>
        <w:tab/>
        <w:t xml:space="preserve">Where the TO disagrees with </w:t>
      </w:r>
      <w:r w:rsidR="0008146A">
        <w:t xml:space="preserve">The Company </w:t>
      </w:r>
      <w:r>
        <w:t>initiated change to an Outage and an alternative cannot be agreed</w:t>
      </w:r>
      <w:r w:rsidR="005837CA">
        <w:t>,</w:t>
      </w:r>
      <w:r>
        <w:t xml:space="preserve"> </w:t>
      </w:r>
      <w:r w:rsidR="0008146A">
        <w:t xml:space="preserve">The Company </w:t>
      </w:r>
      <w:r>
        <w:t xml:space="preserve">may, where operational circumstances dictate, remove the Outage from the Plan, flag the change to the TO and update </w:t>
      </w:r>
      <w:r w:rsidR="0008146A">
        <w:t>The Company</w:t>
      </w:r>
      <w:r w:rsidR="00552C6B">
        <w:t xml:space="preserve"> </w:t>
      </w:r>
      <w:r>
        <w:t xml:space="preserve">Outage database accordingly. The TO may then choose to dispute the Outage removal or submit a modified Outage Request. </w:t>
      </w:r>
    </w:p>
    <w:p w14:paraId="228BA92E" w14:textId="77777777" w:rsidR="00D807D1" w:rsidRDefault="00A54C27">
      <w:pPr>
        <w:jc w:val="both"/>
      </w:pPr>
      <w:r>
        <w:br w:type="page"/>
      </w:r>
    </w:p>
    <w:p w14:paraId="62E61BFB" w14:textId="5D9157F7" w:rsidR="00416BE3" w:rsidRDefault="00416BE3" w:rsidP="00416BE3">
      <w:pPr>
        <w:jc w:val="both"/>
        <w:rPr>
          <w:b/>
          <w:sz w:val="24"/>
        </w:rPr>
      </w:pPr>
      <w:commentRangeStart w:id="160"/>
      <w:r>
        <w:rPr>
          <w:b/>
          <w:sz w:val="24"/>
        </w:rPr>
        <w:lastRenderedPageBreak/>
        <w:t>Appendix A Flow Diagram</w:t>
      </w:r>
      <w:ins w:id="161" w:author="Keith Jones (NESO)" w:date="2024-12-13T10:39:00Z" w16du:dateUtc="2024-12-13T10:39:00Z">
        <w:r w:rsidR="002E5D05">
          <w:rPr>
            <w:b/>
            <w:sz w:val="24"/>
          </w:rPr>
          <w:t>s</w:t>
        </w:r>
      </w:ins>
      <w:commentRangeEnd w:id="160"/>
      <w:ins w:id="162" w:author="Keith Jones (NESO)" w:date="2024-12-13T10:40:00Z" w16du:dateUtc="2024-12-13T10:40:00Z">
        <w:r w:rsidR="000F7720">
          <w:rPr>
            <w:rStyle w:val="CommentReference"/>
          </w:rPr>
          <w:commentReference w:id="160"/>
        </w:r>
      </w:ins>
    </w:p>
    <w:p w14:paraId="30CC56F5" w14:textId="52596287" w:rsidR="00416BE3" w:rsidRDefault="00BB0BE2" w:rsidP="00416BE3">
      <w:pPr>
        <w:rPr>
          <w:lang w:val="en-US" w:eastAsia="en-GB"/>
        </w:rPr>
      </w:pPr>
      <w:r>
        <w:rPr>
          <w:lang w:val="en-US" w:eastAsia="en-GB"/>
        </w:rPr>
        <w:t>T</w:t>
      </w:r>
      <w:r w:rsidR="00416BE3">
        <w:rPr>
          <w:lang w:val="en-US" w:eastAsia="en-GB"/>
        </w:rPr>
        <w:t>he Process Diagrams shown in this Appendix A are for information only and Offshore TOs should refer to section 4 for clarity.  In the event of any contradiction between the process represented in this Appendix A and the process described elsewhere in this STCP, then the text elsewhere in this STCP shall prevail.</w:t>
      </w:r>
    </w:p>
    <w:p w14:paraId="2A30C8A0" w14:textId="13CFB36C" w:rsidR="00604B22" w:rsidRPr="008F0D53" w:rsidRDefault="002C6A41" w:rsidP="00604B22">
      <w:pPr>
        <w:rPr>
          <w:sz w:val="24"/>
        </w:rPr>
      </w:pPr>
      <w:r>
        <w:object w:dxaOrig="11896" w:dyaOrig="16846" w14:anchorId="2A617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3pt;height:588.9pt" o:ole="">
            <v:imagedata r:id="rId15" o:title=""/>
          </v:shape>
          <o:OLEObject Type="Embed" ProgID="Visio.Drawing.11" ShapeID="_x0000_i1025" DrawAspect="Content" ObjectID="_1798955507" r:id="rId16"/>
        </w:object>
      </w:r>
    </w:p>
    <w:p w14:paraId="2C8D70E0" w14:textId="5554F679" w:rsidR="00604B22" w:rsidRPr="00F01608" w:rsidRDefault="00FD65F6" w:rsidP="00604B22">
      <w:pPr>
        <w:rPr>
          <w:i/>
          <w:lang w:val="en-US" w:eastAsia="en-GB"/>
        </w:rPr>
      </w:pPr>
      <w:r>
        <w:object w:dxaOrig="11926" w:dyaOrig="8566" w14:anchorId="79522586">
          <v:shape id="_x0000_i1026" type="#_x0000_t75" style="width:478.2pt;height:343.7pt" o:ole="">
            <v:imagedata r:id="rId17" o:title=""/>
          </v:shape>
          <o:OLEObject Type="Embed" ProgID="Visio.Drawing.11" ShapeID="_x0000_i1026" DrawAspect="Content" ObjectID="_1798955508" r:id="rId18"/>
        </w:object>
      </w:r>
    </w:p>
    <w:p w14:paraId="4930178B" w14:textId="77777777" w:rsidR="00604B22" w:rsidRDefault="00604B22" w:rsidP="00604B22"/>
    <w:p w14:paraId="550404FD" w14:textId="5BAA526C" w:rsidR="004D774F" w:rsidRDefault="00DD0608" w:rsidP="00604B22">
      <w:r>
        <w:object w:dxaOrig="11926" w:dyaOrig="16846" w14:anchorId="5F766F8D">
          <v:shape id="_x0000_i1027" type="#_x0000_t75" style="width:461.9pt;height:652.75pt" o:ole="">
            <v:imagedata r:id="rId19" o:title=""/>
          </v:shape>
          <o:OLEObject Type="Embed" ProgID="Visio.Drawing.11" ShapeID="_x0000_i1027" DrawAspect="Content" ObjectID="_1798955509" r:id="rId20"/>
        </w:object>
      </w:r>
    </w:p>
    <w:p w14:paraId="1640416B" w14:textId="77777777" w:rsidR="00604B22" w:rsidRDefault="00604B22" w:rsidP="00604B22"/>
    <w:p w14:paraId="3A1A61BD" w14:textId="7EC0F140" w:rsidR="00416BE3" w:rsidRPr="00CE1B7B" w:rsidRDefault="00DD0608" w:rsidP="00416BE3">
      <w:pPr>
        <w:rPr>
          <w:b/>
          <w:i/>
          <w:sz w:val="24"/>
        </w:rPr>
      </w:pPr>
      <w:r>
        <w:object w:dxaOrig="11926" w:dyaOrig="8566" w14:anchorId="5DA26763">
          <v:shape id="_x0000_i1028" type="#_x0000_t75" style="width:475.45pt;height:340.3pt" o:ole="">
            <v:imagedata r:id="rId21" o:title=""/>
          </v:shape>
          <o:OLEObject Type="Embed" ProgID="Visio.Drawing.11" ShapeID="_x0000_i1028" DrawAspect="Content" ObjectID="_1798955510" r:id="rId22"/>
        </w:object>
      </w:r>
    </w:p>
    <w:p w14:paraId="21246E86" w14:textId="77777777" w:rsidR="00416BE3" w:rsidRDefault="00416BE3" w:rsidP="00416BE3">
      <w:pPr>
        <w:rPr>
          <w:lang w:val="en-US" w:eastAsia="en-GB"/>
        </w:rPr>
      </w:pPr>
    </w:p>
    <w:p w14:paraId="0DB0BC83" w14:textId="77777777" w:rsidR="00416BE3" w:rsidRDefault="00416BE3" w:rsidP="00416BE3">
      <w:pPr>
        <w:rPr>
          <w:lang w:val="en-US" w:eastAsia="en-GB"/>
        </w:rPr>
      </w:pPr>
    </w:p>
    <w:p w14:paraId="503C990C" w14:textId="77777777" w:rsidR="00416BE3" w:rsidRDefault="00A54C27" w:rsidP="00416BE3">
      <w:pPr>
        <w:rPr>
          <w:b/>
          <w:i/>
          <w:sz w:val="24"/>
        </w:rPr>
      </w:pPr>
      <w:r>
        <w:br w:type="page"/>
      </w:r>
      <w:r w:rsidR="00416BE3">
        <w:rPr>
          <w:b/>
          <w:i/>
          <w:sz w:val="24"/>
        </w:rPr>
        <w:lastRenderedPageBreak/>
        <w:t>Appendix B:  Basic Outage and Basic Asset Data</w:t>
      </w:r>
    </w:p>
    <w:p w14:paraId="3FC848B0" w14:textId="123951E8" w:rsidR="00416BE3" w:rsidRPr="00604B22" w:rsidRDefault="00604B22" w:rsidP="00416BE3">
      <w:r w:rsidRPr="009872D2">
        <w:rPr>
          <w:b/>
          <w:sz w:val="22"/>
        </w:rPr>
        <w:t xml:space="preserve">B.1 </w:t>
      </w:r>
      <w:proofErr w:type="spellStart"/>
      <w:r w:rsidR="00500B1E">
        <w:rPr>
          <w:b/>
          <w:sz w:val="22"/>
        </w:rPr>
        <w:t>eNAMS</w:t>
      </w:r>
      <w:proofErr w:type="spellEnd"/>
      <w:r w:rsidR="00416BE3" w:rsidRPr="009872D2">
        <w:rPr>
          <w:b/>
          <w:sz w:val="22"/>
        </w:rPr>
        <w:t xml:space="preserve"> Basic Outage Data</w:t>
      </w:r>
      <w:r w:rsidR="00416BE3" w:rsidRPr="00604B22">
        <w:br/>
      </w:r>
    </w:p>
    <w:p w14:paraId="01994DED" w14:textId="3C07F5FE" w:rsidR="00416BE3" w:rsidRPr="00A937AF" w:rsidRDefault="00604B22" w:rsidP="00416BE3">
      <w:pPr>
        <w:rPr>
          <w:b/>
          <w:sz w:val="22"/>
          <w:u w:val="single"/>
        </w:rPr>
      </w:pPr>
      <w:r>
        <w:t xml:space="preserve">The list of data stored against a Basic Outage record is shown below.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0E7FEE77" w14:textId="77777777" w:rsidTr="00416BE3">
        <w:tc>
          <w:tcPr>
            <w:tcW w:w="3227" w:type="dxa"/>
          </w:tcPr>
          <w:p w14:paraId="714F233C" w14:textId="77777777" w:rsidR="00416BE3" w:rsidRDefault="00416BE3" w:rsidP="00416BE3">
            <w:r>
              <w:t>Field</w:t>
            </w:r>
          </w:p>
        </w:tc>
        <w:tc>
          <w:tcPr>
            <w:tcW w:w="1559" w:type="dxa"/>
          </w:tcPr>
          <w:p w14:paraId="0407A019" w14:textId="77777777" w:rsidR="00416BE3" w:rsidRDefault="00416BE3" w:rsidP="00416BE3">
            <w:r>
              <w:t>Responsibility for provision</w:t>
            </w:r>
          </w:p>
        </w:tc>
        <w:tc>
          <w:tcPr>
            <w:tcW w:w="4394" w:type="dxa"/>
          </w:tcPr>
          <w:p w14:paraId="3395A24B" w14:textId="77777777" w:rsidR="00416BE3" w:rsidRDefault="00416BE3" w:rsidP="00416BE3">
            <w:r>
              <w:t>Description</w:t>
            </w:r>
          </w:p>
        </w:tc>
      </w:tr>
      <w:tr w:rsidR="00416BE3" w14:paraId="468A89BE" w14:textId="77777777" w:rsidTr="00416BE3">
        <w:tc>
          <w:tcPr>
            <w:tcW w:w="3227" w:type="dxa"/>
          </w:tcPr>
          <w:p w14:paraId="5CEC0F30" w14:textId="77777777" w:rsidR="00416BE3" w:rsidRDefault="00416BE3" w:rsidP="00416BE3">
            <w:r>
              <w:t>Basic Reference</w:t>
            </w:r>
          </w:p>
        </w:tc>
        <w:tc>
          <w:tcPr>
            <w:tcW w:w="1559" w:type="dxa"/>
          </w:tcPr>
          <w:p w14:paraId="670F9AF9" w14:textId="77777777" w:rsidR="00416BE3" w:rsidRDefault="00416BE3" w:rsidP="00416BE3">
            <w:r>
              <w:t>By Agreement</w:t>
            </w:r>
          </w:p>
        </w:tc>
        <w:tc>
          <w:tcPr>
            <w:tcW w:w="4394" w:type="dxa"/>
          </w:tcPr>
          <w:p w14:paraId="5CB929EE" w14:textId="77777777" w:rsidR="00416BE3" w:rsidRDefault="00416BE3" w:rsidP="00416BE3">
            <w:r>
              <w:t xml:space="preserve">Reference identification associated with basic Outage data. This is currently used by the TO </w:t>
            </w:r>
            <w:proofErr w:type="spellStart"/>
            <w:r>
              <w:t>to</w:t>
            </w:r>
            <w:proofErr w:type="spellEnd"/>
            <w:r>
              <w:t xml:space="preserve"> link initial plan build Outage Requests to their work management system. When creating a single Outage this reference is found and shall provide basic template for an Outage Request. The format shall include the first Substation </w:t>
            </w:r>
            <w:proofErr w:type="gramStart"/>
            <w:r>
              <w:t>code</w:t>
            </w:r>
            <w:proofErr w:type="gramEnd"/>
            <w:r>
              <w:t xml:space="preserve"> and a unique identification associated with each circuit.</w:t>
            </w:r>
          </w:p>
        </w:tc>
      </w:tr>
      <w:tr w:rsidR="00416BE3" w14:paraId="25DE886A" w14:textId="77777777" w:rsidTr="00416BE3">
        <w:tc>
          <w:tcPr>
            <w:tcW w:w="3227" w:type="dxa"/>
          </w:tcPr>
          <w:p w14:paraId="4BD328A5" w14:textId="77777777" w:rsidR="00416BE3" w:rsidRDefault="00416BE3" w:rsidP="00416BE3">
            <w:r>
              <w:t>Status</w:t>
            </w:r>
          </w:p>
        </w:tc>
        <w:tc>
          <w:tcPr>
            <w:tcW w:w="1559" w:type="dxa"/>
          </w:tcPr>
          <w:p w14:paraId="7ECB2DFC" w14:textId="1FA9C9DB" w:rsidR="00416BE3" w:rsidRDefault="00552C6B" w:rsidP="00320C45">
            <w:r>
              <w:t>The Company</w:t>
            </w:r>
          </w:p>
        </w:tc>
        <w:tc>
          <w:tcPr>
            <w:tcW w:w="4394" w:type="dxa"/>
          </w:tcPr>
          <w:p w14:paraId="53B019E7" w14:textId="77777777" w:rsidR="00416BE3" w:rsidRDefault="00416BE3" w:rsidP="00416BE3">
            <w:r>
              <w:t>Status of basic Outage</w:t>
            </w:r>
          </w:p>
        </w:tc>
      </w:tr>
      <w:tr w:rsidR="00416BE3" w14:paraId="3E767BAE" w14:textId="77777777" w:rsidTr="00416BE3">
        <w:tc>
          <w:tcPr>
            <w:tcW w:w="3227" w:type="dxa"/>
          </w:tcPr>
          <w:p w14:paraId="652407A6" w14:textId="77777777" w:rsidR="00416BE3" w:rsidRDefault="00416BE3" w:rsidP="00416BE3">
            <w:r>
              <w:t>Outage Equipment Description</w:t>
            </w:r>
          </w:p>
        </w:tc>
        <w:tc>
          <w:tcPr>
            <w:tcW w:w="1559" w:type="dxa"/>
          </w:tcPr>
          <w:p w14:paraId="32464D89" w14:textId="77777777" w:rsidR="00416BE3" w:rsidRDefault="00416BE3" w:rsidP="00416BE3">
            <w:r>
              <w:t>By Agreement</w:t>
            </w:r>
          </w:p>
        </w:tc>
        <w:tc>
          <w:tcPr>
            <w:tcW w:w="4394" w:type="dxa"/>
          </w:tcPr>
          <w:p w14:paraId="4E195FA1" w14:textId="77777777" w:rsidR="00416BE3" w:rsidRDefault="00416BE3" w:rsidP="00416BE3">
            <w:r>
              <w:t>Full description of circuit out of service</w:t>
            </w:r>
          </w:p>
        </w:tc>
      </w:tr>
      <w:tr w:rsidR="00416BE3" w14:paraId="6E2AEA28" w14:textId="77777777" w:rsidTr="00416BE3">
        <w:tc>
          <w:tcPr>
            <w:tcW w:w="3227" w:type="dxa"/>
          </w:tcPr>
          <w:p w14:paraId="62739408" w14:textId="77777777" w:rsidR="00416BE3" w:rsidRDefault="00416BE3" w:rsidP="00416BE3">
            <w:r>
              <w:t>Outage Type</w:t>
            </w:r>
          </w:p>
        </w:tc>
        <w:tc>
          <w:tcPr>
            <w:tcW w:w="1559" w:type="dxa"/>
          </w:tcPr>
          <w:p w14:paraId="0702DE3C" w14:textId="6C030AAB" w:rsidR="00416BE3" w:rsidRDefault="00552C6B" w:rsidP="00320C45">
            <w:r>
              <w:t>The Company</w:t>
            </w:r>
          </w:p>
        </w:tc>
        <w:tc>
          <w:tcPr>
            <w:tcW w:w="4394" w:type="dxa"/>
          </w:tcPr>
          <w:p w14:paraId="141469C8" w14:textId="77777777" w:rsidR="00416BE3" w:rsidRDefault="00416BE3" w:rsidP="00416BE3">
            <w:r>
              <w:t>Standard or comment</w:t>
            </w:r>
          </w:p>
        </w:tc>
      </w:tr>
      <w:tr w:rsidR="00416BE3" w14:paraId="56899692" w14:textId="77777777" w:rsidTr="00416BE3">
        <w:tc>
          <w:tcPr>
            <w:tcW w:w="3227" w:type="dxa"/>
          </w:tcPr>
          <w:p w14:paraId="7F65EBD3" w14:textId="77777777" w:rsidR="00416BE3" w:rsidRDefault="00416BE3" w:rsidP="00416BE3">
            <w:r>
              <w:t>Branch Assets</w:t>
            </w:r>
          </w:p>
        </w:tc>
        <w:tc>
          <w:tcPr>
            <w:tcW w:w="1559" w:type="dxa"/>
          </w:tcPr>
          <w:p w14:paraId="0415020E" w14:textId="33E5FBA9" w:rsidR="00416BE3" w:rsidRDefault="00552C6B" w:rsidP="00416BE3">
            <w:r>
              <w:t>The Company</w:t>
            </w:r>
            <w:r w:rsidR="00320C45">
              <w:t>-</w:t>
            </w:r>
            <w:r w:rsidR="00416BE3">
              <w:t>T</w:t>
            </w:r>
          </w:p>
        </w:tc>
        <w:tc>
          <w:tcPr>
            <w:tcW w:w="4394" w:type="dxa"/>
          </w:tcPr>
          <w:p w14:paraId="34FC8510" w14:textId="06115C77" w:rsidR="00416BE3" w:rsidRDefault="00416BE3" w:rsidP="00236E3B">
            <w:r>
              <w:t>The code used to identify each element of the Outage (</w:t>
            </w:r>
            <w:r w:rsidR="00552C6B">
              <w:t>The Company</w:t>
            </w:r>
            <w:r w:rsidR="00E707F9">
              <w:t xml:space="preserve"> </w:t>
            </w:r>
            <w:r>
              <w:t>NASAP)</w:t>
            </w:r>
          </w:p>
        </w:tc>
      </w:tr>
      <w:tr w:rsidR="00416BE3" w14:paraId="3BD90E30" w14:textId="77777777" w:rsidTr="00416BE3">
        <w:tc>
          <w:tcPr>
            <w:tcW w:w="3227" w:type="dxa"/>
          </w:tcPr>
          <w:p w14:paraId="77623E1F" w14:textId="77777777" w:rsidR="00416BE3" w:rsidRDefault="00416BE3" w:rsidP="00416BE3">
            <w:r>
              <w:t>Substations involved</w:t>
            </w:r>
          </w:p>
        </w:tc>
        <w:tc>
          <w:tcPr>
            <w:tcW w:w="1559" w:type="dxa"/>
          </w:tcPr>
          <w:p w14:paraId="0EF6185C" w14:textId="77777777" w:rsidR="00416BE3" w:rsidRDefault="00416BE3" w:rsidP="00416BE3">
            <w:r>
              <w:t>TO</w:t>
            </w:r>
          </w:p>
        </w:tc>
        <w:tc>
          <w:tcPr>
            <w:tcW w:w="4394" w:type="dxa"/>
          </w:tcPr>
          <w:p w14:paraId="121146E2" w14:textId="77777777" w:rsidR="00416BE3" w:rsidRDefault="00416BE3" w:rsidP="00416BE3">
            <w:r>
              <w:t>List of substations affected by the Outage</w:t>
            </w:r>
          </w:p>
        </w:tc>
      </w:tr>
      <w:tr w:rsidR="00416BE3" w14:paraId="74558F7A" w14:textId="77777777" w:rsidTr="00416BE3">
        <w:tc>
          <w:tcPr>
            <w:tcW w:w="3227" w:type="dxa"/>
          </w:tcPr>
          <w:p w14:paraId="11022939" w14:textId="36419253" w:rsidR="00416BE3" w:rsidRDefault="00E707F9" w:rsidP="00416BE3">
            <w:r>
              <w:t>The Company</w:t>
            </w:r>
            <w:r w:rsidR="00320C45">
              <w:t>-</w:t>
            </w:r>
            <w:r w:rsidR="00416BE3">
              <w:t>T Significance</w:t>
            </w:r>
          </w:p>
        </w:tc>
        <w:tc>
          <w:tcPr>
            <w:tcW w:w="1559" w:type="dxa"/>
          </w:tcPr>
          <w:p w14:paraId="1AF424C2" w14:textId="2119F001" w:rsidR="00416BE3" w:rsidRDefault="00E707F9" w:rsidP="00320C45">
            <w:r>
              <w:t>The Company</w:t>
            </w:r>
          </w:p>
        </w:tc>
        <w:tc>
          <w:tcPr>
            <w:tcW w:w="4394" w:type="dxa"/>
          </w:tcPr>
          <w:p w14:paraId="2332F108" w14:textId="382707B2" w:rsidR="00416BE3" w:rsidRDefault="00416BE3" w:rsidP="00236E3B">
            <w:r>
              <w:t xml:space="preserve">A flag from A to E indicating the significance. A=MIS, B= TO Outages at interface sites, C= Customer Outages at interface sites, D = Customer Outages that may affect operation of National Electricity Transmission System, E = Outages of no interest to </w:t>
            </w:r>
            <w:r w:rsidR="00F320CA">
              <w:t>The</w:t>
            </w:r>
            <w:r w:rsidR="00E707F9">
              <w:t xml:space="preserve"> Company</w:t>
            </w:r>
            <w:r>
              <w:t>.</w:t>
            </w:r>
          </w:p>
        </w:tc>
      </w:tr>
      <w:tr w:rsidR="00416BE3" w14:paraId="6CA5D4F8" w14:textId="77777777" w:rsidTr="00416BE3">
        <w:tc>
          <w:tcPr>
            <w:tcW w:w="3227" w:type="dxa"/>
          </w:tcPr>
          <w:p w14:paraId="116E37C8" w14:textId="77777777" w:rsidR="00416BE3" w:rsidRDefault="00416BE3" w:rsidP="00416BE3">
            <w:r>
              <w:t>External interested parties</w:t>
            </w:r>
          </w:p>
        </w:tc>
        <w:tc>
          <w:tcPr>
            <w:tcW w:w="1559" w:type="dxa"/>
          </w:tcPr>
          <w:p w14:paraId="4C5E9BE4" w14:textId="532A1126" w:rsidR="00416BE3" w:rsidRDefault="00E707F9" w:rsidP="00320C45">
            <w:r>
              <w:t>The Company</w:t>
            </w:r>
          </w:p>
        </w:tc>
        <w:tc>
          <w:tcPr>
            <w:tcW w:w="4394" w:type="dxa"/>
          </w:tcPr>
          <w:p w14:paraId="648F686C" w14:textId="4BA90F61" w:rsidR="00416BE3" w:rsidRDefault="00416BE3" w:rsidP="00BB0BE2">
            <w:r>
              <w:t xml:space="preserve">Indicates which Outages need to be notified to </w:t>
            </w:r>
            <w:proofErr w:type="spellStart"/>
            <w:r>
              <w:t>T</w:t>
            </w:r>
            <w:r w:rsidR="007C5929">
              <w:t>o</w:t>
            </w:r>
            <w:r>
              <w:t>s</w:t>
            </w:r>
            <w:proofErr w:type="spellEnd"/>
            <w:r>
              <w:t xml:space="preserve"> and external parties under Grid Code OC2</w:t>
            </w:r>
          </w:p>
        </w:tc>
      </w:tr>
      <w:tr w:rsidR="00416BE3" w14:paraId="33EB372E" w14:textId="77777777" w:rsidTr="00416BE3">
        <w:tc>
          <w:tcPr>
            <w:tcW w:w="3227" w:type="dxa"/>
          </w:tcPr>
          <w:p w14:paraId="30E810DA" w14:textId="77777777" w:rsidR="00416BE3" w:rsidRDefault="00416BE3" w:rsidP="00416BE3">
            <w:r>
              <w:t>External party comments</w:t>
            </w:r>
          </w:p>
        </w:tc>
        <w:tc>
          <w:tcPr>
            <w:tcW w:w="1559" w:type="dxa"/>
          </w:tcPr>
          <w:p w14:paraId="51DB3E41" w14:textId="3C6014DF" w:rsidR="00416BE3" w:rsidRDefault="00E707F9" w:rsidP="00320C45">
            <w:r>
              <w:t>The Company</w:t>
            </w:r>
          </w:p>
        </w:tc>
        <w:tc>
          <w:tcPr>
            <w:tcW w:w="4394" w:type="dxa"/>
          </w:tcPr>
          <w:p w14:paraId="62F03341" w14:textId="77777777" w:rsidR="00416BE3" w:rsidRDefault="00BB0BE2" w:rsidP="00416BE3">
            <w:r>
              <w:t>Comments for external parties</w:t>
            </w:r>
          </w:p>
        </w:tc>
      </w:tr>
      <w:tr w:rsidR="00416BE3" w14:paraId="105E772C" w14:textId="77777777" w:rsidTr="00416BE3">
        <w:tc>
          <w:tcPr>
            <w:tcW w:w="3227" w:type="dxa"/>
          </w:tcPr>
          <w:p w14:paraId="61B0AF22" w14:textId="53D55878" w:rsidR="00416BE3" w:rsidRDefault="00E707F9" w:rsidP="00320C45">
            <w:r>
              <w:t xml:space="preserve">The Company </w:t>
            </w:r>
            <w:r w:rsidR="00416BE3">
              <w:t>interested parties</w:t>
            </w:r>
          </w:p>
        </w:tc>
        <w:tc>
          <w:tcPr>
            <w:tcW w:w="1559" w:type="dxa"/>
          </w:tcPr>
          <w:p w14:paraId="523B99DF" w14:textId="07C1B1F9" w:rsidR="00416BE3" w:rsidRDefault="00E707F9" w:rsidP="00320C45">
            <w:r>
              <w:t>The Company</w:t>
            </w:r>
          </w:p>
        </w:tc>
        <w:tc>
          <w:tcPr>
            <w:tcW w:w="4394" w:type="dxa"/>
          </w:tcPr>
          <w:p w14:paraId="538AD6C7" w14:textId="7C328370" w:rsidR="00416BE3" w:rsidRDefault="00E707F9" w:rsidP="00320C45">
            <w:r>
              <w:t xml:space="preserve">The Company </w:t>
            </w:r>
            <w:r w:rsidR="00416BE3">
              <w:t>internal groups</w:t>
            </w:r>
          </w:p>
        </w:tc>
      </w:tr>
      <w:tr w:rsidR="00416BE3" w14:paraId="00AF04AA" w14:textId="77777777" w:rsidTr="00416BE3">
        <w:tc>
          <w:tcPr>
            <w:tcW w:w="3227" w:type="dxa"/>
          </w:tcPr>
          <w:p w14:paraId="130E9586" w14:textId="77777777" w:rsidR="00416BE3" w:rsidRDefault="00416BE3" w:rsidP="00416BE3">
            <w:r>
              <w:t>TO interested parties</w:t>
            </w:r>
          </w:p>
        </w:tc>
        <w:tc>
          <w:tcPr>
            <w:tcW w:w="1559" w:type="dxa"/>
          </w:tcPr>
          <w:p w14:paraId="318AF48C" w14:textId="77777777" w:rsidR="00416BE3" w:rsidRDefault="00416BE3" w:rsidP="00416BE3">
            <w:r>
              <w:t>TO</w:t>
            </w:r>
          </w:p>
        </w:tc>
        <w:tc>
          <w:tcPr>
            <w:tcW w:w="4394" w:type="dxa"/>
          </w:tcPr>
          <w:p w14:paraId="3AD4618C" w14:textId="77777777" w:rsidR="00416BE3" w:rsidRDefault="00416BE3" w:rsidP="00416BE3">
            <w:r>
              <w:t>Optional field to indicate which TO groups may be interested in the Outage</w:t>
            </w:r>
          </w:p>
        </w:tc>
      </w:tr>
      <w:tr w:rsidR="00416BE3" w14:paraId="77A630D7" w14:textId="77777777" w:rsidTr="00416BE3">
        <w:tc>
          <w:tcPr>
            <w:tcW w:w="3227" w:type="dxa"/>
          </w:tcPr>
          <w:p w14:paraId="5552A833" w14:textId="77777777" w:rsidR="00416BE3" w:rsidRDefault="00416BE3" w:rsidP="00416BE3">
            <w:r>
              <w:t xml:space="preserve">Operational comments </w:t>
            </w:r>
          </w:p>
        </w:tc>
        <w:tc>
          <w:tcPr>
            <w:tcW w:w="1559" w:type="dxa"/>
          </w:tcPr>
          <w:p w14:paraId="5F0BA071" w14:textId="68842871" w:rsidR="00416BE3" w:rsidRDefault="00416BE3" w:rsidP="00320C45">
            <w:r>
              <w:t xml:space="preserve">TO and </w:t>
            </w:r>
            <w:r w:rsidR="00E707F9">
              <w:t>The Company</w:t>
            </w:r>
          </w:p>
        </w:tc>
        <w:tc>
          <w:tcPr>
            <w:tcW w:w="4394" w:type="dxa"/>
          </w:tcPr>
          <w:p w14:paraId="5C16F447" w14:textId="77777777" w:rsidR="00416BE3" w:rsidRDefault="00416BE3" w:rsidP="00416BE3">
            <w:r>
              <w:t>Generic comments relevant to both Licensees whenever the Outage is taken out of service</w:t>
            </w:r>
          </w:p>
        </w:tc>
      </w:tr>
      <w:tr w:rsidR="00416BE3" w14:paraId="0B8F23C2" w14:textId="77777777" w:rsidTr="00416BE3">
        <w:tc>
          <w:tcPr>
            <w:tcW w:w="3227" w:type="dxa"/>
          </w:tcPr>
          <w:p w14:paraId="3DAC9B45" w14:textId="77777777" w:rsidR="00416BE3" w:rsidRDefault="00416BE3" w:rsidP="00416BE3">
            <w:r>
              <w:t>Licensed Area</w:t>
            </w:r>
          </w:p>
        </w:tc>
        <w:tc>
          <w:tcPr>
            <w:tcW w:w="1559" w:type="dxa"/>
          </w:tcPr>
          <w:p w14:paraId="21CD86F3" w14:textId="77777777" w:rsidR="00416BE3" w:rsidRDefault="00416BE3" w:rsidP="00416BE3"/>
        </w:tc>
        <w:tc>
          <w:tcPr>
            <w:tcW w:w="4394" w:type="dxa"/>
          </w:tcPr>
          <w:p w14:paraId="64BEECCB" w14:textId="77777777" w:rsidR="00416BE3" w:rsidRDefault="00416BE3" w:rsidP="00416BE3">
            <w:r>
              <w:t>Default to supplying TO</w:t>
            </w:r>
          </w:p>
        </w:tc>
      </w:tr>
      <w:tr w:rsidR="00416BE3" w14:paraId="75F7946B" w14:textId="77777777" w:rsidTr="00416BE3">
        <w:tc>
          <w:tcPr>
            <w:tcW w:w="3227" w:type="dxa"/>
          </w:tcPr>
          <w:p w14:paraId="0D5B6E32" w14:textId="77777777" w:rsidR="00416BE3" w:rsidRDefault="00416BE3" w:rsidP="00416BE3">
            <w:r>
              <w:t>Valid From</w:t>
            </w:r>
          </w:p>
        </w:tc>
        <w:tc>
          <w:tcPr>
            <w:tcW w:w="1559" w:type="dxa"/>
          </w:tcPr>
          <w:p w14:paraId="079F27CB" w14:textId="77777777" w:rsidR="00416BE3" w:rsidRDefault="00416BE3" w:rsidP="00416BE3">
            <w:r>
              <w:t>TO</w:t>
            </w:r>
          </w:p>
        </w:tc>
        <w:tc>
          <w:tcPr>
            <w:tcW w:w="4394" w:type="dxa"/>
          </w:tcPr>
          <w:p w14:paraId="7FC64FFD" w14:textId="77777777" w:rsidR="00416BE3" w:rsidRDefault="00416BE3" w:rsidP="00416BE3">
            <w:r>
              <w:t>Date from which the basic data record becomes active. For a new circuit would normally be the date that the circuit is expected to come under safety rules.</w:t>
            </w:r>
          </w:p>
        </w:tc>
      </w:tr>
      <w:tr w:rsidR="00416BE3" w14:paraId="6A8361A9" w14:textId="77777777" w:rsidTr="00416BE3">
        <w:tc>
          <w:tcPr>
            <w:tcW w:w="3227" w:type="dxa"/>
          </w:tcPr>
          <w:p w14:paraId="3605C249" w14:textId="77777777" w:rsidR="00416BE3" w:rsidRDefault="00416BE3" w:rsidP="00416BE3">
            <w:r>
              <w:t>Valid To</w:t>
            </w:r>
          </w:p>
        </w:tc>
        <w:tc>
          <w:tcPr>
            <w:tcW w:w="1559" w:type="dxa"/>
          </w:tcPr>
          <w:p w14:paraId="15FB3646" w14:textId="77777777" w:rsidR="00416BE3" w:rsidRDefault="00416BE3" w:rsidP="00416BE3">
            <w:r>
              <w:t>TO</w:t>
            </w:r>
          </w:p>
        </w:tc>
        <w:tc>
          <w:tcPr>
            <w:tcW w:w="4394" w:type="dxa"/>
          </w:tcPr>
          <w:p w14:paraId="615DE768" w14:textId="77777777" w:rsidR="00416BE3" w:rsidRDefault="00416BE3" w:rsidP="00416BE3">
            <w:r>
              <w:t>Used to indicate when a record is no longer valid.</w:t>
            </w:r>
          </w:p>
        </w:tc>
      </w:tr>
      <w:tr w:rsidR="00416BE3" w14:paraId="69765831" w14:textId="77777777" w:rsidTr="00416BE3">
        <w:tc>
          <w:tcPr>
            <w:tcW w:w="3227" w:type="dxa"/>
          </w:tcPr>
          <w:p w14:paraId="4D468B47" w14:textId="77777777" w:rsidR="00416BE3" w:rsidRDefault="00416BE3" w:rsidP="00416BE3">
            <w:r>
              <w:t>Last Updated Date</w:t>
            </w:r>
          </w:p>
        </w:tc>
        <w:tc>
          <w:tcPr>
            <w:tcW w:w="1559" w:type="dxa"/>
          </w:tcPr>
          <w:p w14:paraId="2659F870" w14:textId="77777777" w:rsidR="00416BE3" w:rsidRDefault="00416BE3" w:rsidP="00416BE3">
            <w:r>
              <w:t>*System generated</w:t>
            </w:r>
          </w:p>
        </w:tc>
        <w:tc>
          <w:tcPr>
            <w:tcW w:w="4394" w:type="dxa"/>
          </w:tcPr>
          <w:p w14:paraId="649CABC4" w14:textId="77777777" w:rsidR="00416BE3" w:rsidRDefault="00416BE3" w:rsidP="00416BE3">
            <w:r>
              <w:t xml:space="preserve">Date on which last update occurred </w:t>
            </w:r>
          </w:p>
        </w:tc>
      </w:tr>
      <w:tr w:rsidR="00416BE3" w14:paraId="73832B49" w14:textId="77777777" w:rsidTr="00416BE3">
        <w:tc>
          <w:tcPr>
            <w:tcW w:w="3227" w:type="dxa"/>
          </w:tcPr>
          <w:p w14:paraId="7C222F68" w14:textId="77777777" w:rsidR="00416BE3" w:rsidRDefault="00416BE3" w:rsidP="00416BE3">
            <w:r>
              <w:t>Last updated by</w:t>
            </w:r>
          </w:p>
        </w:tc>
        <w:tc>
          <w:tcPr>
            <w:tcW w:w="1559" w:type="dxa"/>
          </w:tcPr>
          <w:p w14:paraId="4681A04B" w14:textId="77777777" w:rsidR="00416BE3" w:rsidRDefault="00416BE3" w:rsidP="00416BE3">
            <w:r>
              <w:t xml:space="preserve"> *System generated</w:t>
            </w:r>
          </w:p>
        </w:tc>
        <w:tc>
          <w:tcPr>
            <w:tcW w:w="4394" w:type="dxa"/>
          </w:tcPr>
          <w:p w14:paraId="75EF2C4B" w14:textId="77777777" w:rsidR="00416BE3" w:rsidRDefault="00416BE3" w:rsidP="00416BE3">
            <w:r>
              <w:t xml:space="preserve">Party ID carrying out last update  </w:t>
            </w:r>
          </w:p>
        </w:tc>
      </w:tr>
      <w:tr w:rsidR="00416BE3" w14:paraId="7A938423" w14:textId="77777777" w:rsidTr="00416BE3">
        <w:tc>
          <w:tcPr>
            <w:tcW w:w="3227" w:type="dxa"/>
          </w:tcPr>
          <w:p w14:paraId="0A207B0C" w14:textId="77777777" w:rsidR="00416BE3" w:rsidRDefault="00416BE3" w:rsidP="00416BE3">
            <w:r>
              <w:lastRenderedPageBreak/>
              <w:t>Equipment Owner</w:t>
            </w:r>
          </w:p>
        </w:tc>
        <w:tc>
          <w:tcPr>
            <w:tcW w:w="1559" w:type="dxa"/>
          </w:tcPr>
          <w:p w14:paraId="1B1D21A6" w14:textId="5AA5A4DE" w:rsidR="00416BE3" w:rsidRDefault="00E707F9" w:rsidP="00320C45">
            <w:r>
              <w:t>The Company</w:t>
            </w:r>
          </w:p>
        </w:tc>
        <w:tc>
          <w:tcPr>
            <w:tcW w:w="4394" w:type="dxa"/>
          </w:tcPr>
          <w:p w14:paraId="47A0B02D" w14:textId="77777777" w:rsidR="00416BE3" w:rsidRDefault="00416BE3" w:rsidP="00BB0BE2">
            <w:r>
              <w:t xml:space="preserve">Defaults to </w:t>
            </w:r>
            <w:r w:rsidR="00BB0BE2">
              <w:t xml:space="preserve">the owning </w:t>
            </w:r>
            <w:r>
              <w:t xml:space="preserve">TO. This would be different if there are basic Outages for DNO assets. </w:t>
            </w:r>
          </w:p>
        </w:tc>
      </w:tr>
      <w:tr w:rsidR="00416BE3" w14:paraId="46A45FF6" w14:textId="77777777" w:rsidTr="00416BE3">
        <w:tc>
          <w:tcPr>
            <w:tcW w:w="3227" w:type="dxa"/>
          </w:tcPr>
          <w:p w14:paraId="08413219" w14:textId="77777777" w:rsidR="00416BE3" w:rsidRDefault="00416BE3" w:rsidP="00416BE3">
            <w:r>
              <w:t>Basic Group</w:t>
            </w:r>
          </w:p>
        </w:tc>
        <w:tc>
          <w:tcPr>
            <w:tcW w:w="1559" w:type="dxa"/>
          </w:tcPr>
          <w:p w14:paraId="482B9477" w14:textId="29336C05" w:rsidR="00416BE3" w:rsidRDefault="00E707F9" w:rsidP="00320C45">
            <w:r>
              <w:t>The Company</w:t>
            </w:r>
          </w:p>
        </w:tc>
        <w:tc>
          <w:tcPr>
            <w:tcW w:w="4394" w:type="dxa"/>
          </w:tcPr>
          <w:p w14:paraId="4AEB7997" w14:textId="77777777" w:rsidR="00416BE3" w:rsidRDefault="00416BE3" w:rsidP="00416BE3">
            <w:r>
              <w:t>The same code as the basic Outage identification for the basic Outage that includes all combinations of a potential Outage.</w:t>
            </w:r>
          </w:p>
        </w:tc>
      </w:tr>
      <w:tr w:rsidR="00416BE3" w14:paraId="04D37188" w14:textId="77777777" w:rsidTr="00416BE3">
        <w:tc>
          <w:tcPr>
            <w:tcW w:w="3227" w:type="dxa"/>
          </w:tcPr>
          <w:p w14:paraId="2B022C7F" w14:textId="77777777" w:rsidR="00416BE3" w:rsidRDefault="00416BE3" w:rsidP="00416BE3">
            <w:r>
              <w:t>Free Codes</w:t>
            </w:r>
          </w:p>
        </w:tc>
        <w:tc>
          <w:tcPr>
            <w:tcW w:w="1559" w:type="dxa"/>
          </w:tcPr>
          <w:p w14:paraId="0D71CC99" w14:textId="5367B390" w:rsidR="00416BE3" w:rsidRDefault="00416BE3" w:rsidP="00320C45">
            <w:r>
              <w:t xml:space="preserve">TO or </w:t>
            </w:r>
            <w:r w:rsidR="00E707F9">
              <w:t>The Company</w:t>
            </w:r>
          </w:p>
        </w:tc>
        <w:tc>
          <w:tcPr>
            <w:tcW w:w="4394" w:type="dxa"/>
          </w:tcPr>
          <w:p w14:paraId="61C2AF7E" w14:textId="44268B6F" w:rsidR="00416BE3" w:rsidRDefault="00416BE3" w:rsidP="00320C45">
            <w:r>
              <w:t xml:space="preserve">Optional. A definable code stored in </w:t>
            </w:r>
            <w:r w:rsidR="00E707F9">
              <w:t xml:space="preserve">The </w:t>
            </w:r>
            <w:r w:rsidR="00F320CA">
              <w:t>Company</w:t>
            </w:r>
            <w:r>
              <w:t xml:space="preserve"> Outage Database that enables grouping of Outages to enable reporting. Usually applied when creating an Outage</w:t>
            </w:r>
          </w:p>
        </w:tc>
      </w:tr>
      <w:tr w:rsidR="00416BE3" w14:paraId="0060B1D4" w14:textId="77777777" w:rsidTr="00416BE3">
        <w:tc>
          <w:tcPr>
            <w:tcW w:w="3227" w:type="dxa"/>
          </w:tcPr>
          <w:p w14:paraId="3EB73271" w14:textId="77777777" w:rsidR="00416BE3" w:rsidRDefault="00416BE3" w:rsidP="00416BE3">
            <w:r>
              <w:t>Tower References</w:t>
            </w:r>
          </w:p>
        </w:tc>
        <w:tc>
          <w:tcPr>
            <w:tcW w:w="1559" w:type="dxa"/>
          </w:tcPr>
          <w:p w14:paraId="1516F032" w14:textId="77777777" w:rsidR="00416BE3" w:rsidRDefault="00416BE3" w:rsidP="00416BE3">
            <w:r>
              <w:t>TO</w:t>
            </w:r>
          </w:p>
        </w:tc>
        <w:tc>
          <w:tcPr>
            <w:tcW w:w="4394" w:type="dxa"/>
          </w:tcPr>
          <w:p w14:paraId="2C096B28" w14:textId="77777777" w:rsidR="00416BE3" w:rsidRDefault="00416BE3" w:rsidP="00416BE3">
            <w:r>
              <w:t xml:space="preserve">Optional field that can be used to indicate </w:t>
            </w:r>
            <w:r w:rsidR="00BB0BE2">
              <w:t xml:space="preserve">Transmission </w:t>
            </w:r>
            <w:r>
              <w:t>Towers of special interest</w:t>
            </w:r>
          </w:p>
        </w:tc>
      </w:tr>
      <w:tr w:rsidR="00416BE3" w14:paraId="741A2A2B" w14:textId="77777777" w:rsidTr="00416BE3">
        <w:tc>
          <w:tcPr>
            <w:tcW w:w="3227" w:type="dxa"/>
          </w:tcPr>
          <w:p w14:paraId="1892D2C2" w14:textId="77777777" w:rsidR="00416BE3" w:rsidRDefault="00416BE3" w:rsidP="00416BE3">
            <w:r>
              <w:t>Risk flag</w:t>
            </w:r>
          </w:p>
        </w:tc>
        <w:tc>
          <w:tcPr>
            <w:tcW w:w="1559" w:type="dxa"/>
          </w:tcPr>
          <w:p w14:paraId="53AC0D8E" w14:textId="055267B8" w:rsidR="00416BE3" w:rsidRDefault="00E707F9" w:rsidP="00320C45">
            <w:r>
              <w:t>The Company</w:t>
            </w:r>
            <w:r w:rsidR="00416BE3">
              <w:t>/TO</w:t>
            </w:r>
          </w:p>
        </w:tc>
        <w:tc>
          <w:tcPr>
            <w:tcW w:w="4394" w:type="dxa"/>
          </w:tcPr>
          <w:p w14:paraId="0A90E7D2" w14:textId="77777777" w:rsidR="00416BE3" w:rsidRDefault="00416BE3" w:rsidP="00416BE3">
            <w:r>
              <w:t>The indication that demand may be at increased risk during this Outage</w:t>
            </w:r>
          </w:p>
        </w:tc>
      </w:tr>
      <w:tr w:rsidR="00416BE3" w14:paraId="264A0F2D" w14:textId="77777777" w:rsidTr="00416BE3">
        <w:tc>
          <w:tcPr>
            <w:tcW w:w="3227" w:type="dxa"/>
          </w:tcPr>
          <w:p w14:paraId="2AD0AD62" w14:textId="77777777" w:rsidR="00416BE3" w:rsidRDefault="00416BE3" w:rsidP="00416BE3">
            <w:r>
              <w:t>Demand at Risk</w:t>
            </w:r>
          </w:p>
        </w:tc>
        <w:tc>
          <w:tcPr>
            <w:tcW w:w="1559" w:type="dxa"/>
          </w:tcPr>
          <w:p w14:paraId="22984286" w14:textId="4F5DEE27" w:rsidR="00416BE3" w:rsidRDefault="00E707F9" w:rsidP="00320C45">
            <w:r>
              <w:t>The Company</w:t>
            </w:r>
          </w:p>
        </w:tc>
        <w:tc>
          <w:tcPr>
            <w:tcW w:w="4394" w:type="dxa"/>
          </w:tcPr>
          <w:p w14:paraId="463CD1D1" w14:textId="77777777" w:rsidR="00416BE3" w:rsidRDefault="00416BE3" w:rsidP="00416BE3">
            <w:r>
              <w:t>Information about demand at risk during this Outage.</w:t>
            </w:r>
          </w:p>
        </w:tc>
      </w:tr>
      <w:tr w:rsidR="00946DF5" w14:paraId="1AFE45F2" w14:textId="77777777" w:rsidTr="00416BE3">
        <w:tc>
          <w:tcPr>
            <w:tcW w:w="3227" w:type="dxa"/>
          </w:tcPr>
          <w:p w14:paraId="55CEC185" w14:textId="0D3A88E7" w:rsidR="00946DF5" w:rsidRDefault="006E621F" w:rsidP="00416BE3">
            <w:r>
              <w:t>Impact on Restoration Plans</w:t>
            </w:r>
          </w:p>
        </w:tc>
        <w:tc>
          <w:tcPr>
            <w:tcW w:w="1559" w:type="dxa"/>
          </w:tcPr>
          <w:p w14:paraId="77E2F94F" w14:textId="5313B6D2" w:rsidR="00946DF5" w:rsidRDefault="006E621F" w:rsidP="00320C45">
            <w:r>
              <w:t xml:space="preserve">TO </w:t>
            </w:r>
          </w:p>
        </w:tc>
        <w:tc>
          <w:tcPr>
            <w:tcW w:w="4394" w:type="dxa"/>
          </w:tcPr>
          <w:p w14:paraId="59833E6A" w14:textId="5289744E" w:rsidR="00946DF5" w:rsidRDefault="006E621F" w:rsidP="00416BE3">
            <w:r>
              <w:t xml:space="preserve">Information </w:t>
            </w:r>
            <w:r w:rsidR="00646AFB">
              <w:t xml:space="preserve">about whether an outage will have an impact </w:t>
            </w:r>
            <w:r w:rsidR="00193444">
              <w:t>on a Restoration Plan and to confirm which Restoration Plan is affected.</w:t>
            </w:r>
          </w:p>
        </w:tc>
      </w:tr>
    </w:tbl>
    <w:p w14:paraId="0234F96F" w14:textId="77777777" w:rsidR="00416BE3" w:rsidRDefault="00416BE3" w:rsidP="00416BE3">
      <w:pPr>
        <w:jc w:val="both"/>
        <w:rPr>
          <w:sz w:val="22"/>
        </w:rPr>
      </w:pPr>
    </w:p>
    <w:p w14:paraId="4551C0C2" w14:textId="73090C68" w:rsidR="00416BE3" w:rsidRDefault="00416BE3" w:rsidP="00416BE3">
      <w:pPr>
        <w:jc w:val="both"/>
      </w:pPr>
      <w:r>
        <w:t xml:space="preserve">*System generated fields are completed automatically on submitting a change to </w:t>
      </w:r>
      <w:r w:rsidR="00E707F9">
        <w:t xml:space="preserve">The Company </w:t>
      </w:r>
      <w:r>
        <w:t>Outage Database.</w:t>
      </w:r>
    </w:p>
    <w:p w14:paraId="6C5CBD79" w14:textId="5923CA75" w:rsidR="00416BE3" w:rsidRPr="009872D2" w:rsidRDefault="00416BE3" w:rsidP="00416BE3">
      <w:pPr>
        <w:rPr>
          <w:b/>
          <w:sz w:val="22"/>
        </w:rPr>
      </w:pPr>
      <w:r>
        <w:rPr>
          <w:b/>
          <w:sz w:val="22"/>
          <w:u w:val="single"/>
        </w:rPr>
        <w:br/>
      </w:r>
      <w:r w:rsidR="00604B22" w:rsidRPr="009872D2">
        <w:rPr>
          <w:b/>
          <w:sz w:val="22"/>
        </w:rPr>
        <w:t xml:space="preserve">B.2 </w:t>
      </w:r>
      <w:proofErr w:type="spellStart"/>
      <w:r w:rsidR="00E84B00">
        <w:rPr>
          <w:b/>
          <w:sz w:val="22"/>
        </w:rPr>
        <w:t>eNAMS</w:t>
      </w:r>
      <w:proofErr w:type="spellEnd"/>
      <w:r w:rsidRPr="009872D2">
        <w:rPr>
          <w:b/>
          <w:sz w:val="22"/>
        </w:rPr>
        <w:t xml:space="preserve"> Basic Asset Data</w:t>
      </w:r>
    </w:p>
    <w:p w14:paraId="3CDDCA7C" w14:textId="77777777" w:rsidR="00416BE3" w:rsidRDefault="00416BE3" w:rsidP="00416BE3">
      <w:r>
        <w:t>This list of Basic Asset Data stored against a particular asset and within a number of Basic Outages is shown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2AB5B842" w14:textId="77777777" w:rsidTr="00416BE3">
        <w:tc>
          <w:tcPr>
            <w:tcW w:w="3227" w:type="dxa"/>
          </w:tcPr>
          <w:p w14:paraId="23ADD6E2" w14:textId="77777777" w:rsidR="00416BE3" w:rsidRDefault="00416BE3" w:rsidP="00416BE3">
            <w:r>
              <w:t>Field</w:t>
            </w:r>
          </w:p>
        </w:tc>
        <w:tc>
          <w:tcPr>
            <w:tcW w:w="1559" w:type="dxa"/>
          </w:tcPr>
          <w:p w14:paraId="5F195BCA" w14:textId="77777777" w:rsidR="00416BE3" w:rsidRDefault="00416BE3" w:rsidP="00416BE3">
            <w:r>
              <w:t>Responsibility for provision</w:t>
            </w:r>
          </w:p>
        </w:tc>
        <w:tc>
          <w:tcPr>
            <w:tcW w:w="4394" w:type="dxa"/>
          </w:tcPr>
          <w:p w14:paraId="6AE33D5B" w14:textId="77777777" w:rsidR="00416BE3" w:rsidRDefault="00416BE3" w:rsidP="00416BE3">
            <w:r>
              <w:t>Description</w:t>
            </w:r>
          </w:p>
        </w:tc>
      </w:tr>
      <w:tr w:rsidR="00416BE3" w14:paraId="2C0E66E0" w14:textId="77777777" w:rsidTr="00416BE3">
        <w:tc>
          <w:tcPr>
            <w:tcW w:w="3227" w:type="dxa"/>
          </w:tcPr>
          <w:p w14:paraId="186A7A8B" w14:textId="77777777" w:rsidR="00416BE3" w:rsidRDefault="00416BE3" w:rsidP="00416BE3">
            <w:r>
              <w:t>Basic Asset Code</w:t>
            </w:r>
          </w:p>
        </w:tc>
        <w:tc>
          <w:tcPr>
            <w:tcW w:w="1559" w:type="dxa"/>
          </w:tcPr>
          <w:p w14:paraId="47EBF3AC" w14:textId="227BD268" w:rsidR="00416BE3" w:rsidRDefault="00E707F9" w:rsidP="00320C45">
            <w:r>
              <w:t>The Company</w:t>
            </w:r>
          </w:p>
        </w:tc>
        <w:tc>
          <w:tcPr>
            <w:tcW w:w="4394" w:type="dxa"/>
          </w:tcPr>
          <w:p w14:paraId="41EFEAC5" w14:textId="2F779873" w:rsidR="00416BE3" w:rsidRDefault="00416BE3" w:rsidP="00320C45">
            <w:r>
              <w:t xml:space="preserve">The basic asset code is used to identify unique assets within the </w:t>
            </w:r>
            <w:proofErr w:type="spellStart"/>
            <w:r w:rsidR="00824746">
              <w:t>eNAMS</w:t>
            </w:r>
            <w:proofErr w:type="spellEnd"/>
            <w:r>
              <w:t xml:space="preserve"> database. Each asset will require a unique code which is generated by</w:t>
            </w:r>
            <w:r w:rsidR="00E707F9">
              <w:t xml:space="preserve"> The Company</w:t>
            </w:r>
            <w:r>
              <w:t>, with liaison with the TO if required.</w:t>
            </w:r>
          </w:p>
        </w:tc>
      </w:tr>
      <w:tr w:rsidR="00416BE3" w14:paraId="6620168A" w14:textId="77777777" w:rsidTr="00416BE3">
        <w:tc>
          <w:tcPr>
            <w:tcW w:w="3227" w:type="dxa"/>
          </w:tcPr>
          <w:p w14:paraId="3F8D7B03" w14:textId="77777777" w:rsidR="00416BE3" w:rsidRDefault="00416BE3" w:rsidP="00416BE3">
            <w:r>
              <w:t>Description</w:t>
            </w:r>
          </w:p>
        </w:tc>
        <w:tc>
          <w:tcPr>
            <w:tcW w:w="1559" w:type="dxa"/>
          </w:tcPr>
          <w:p w14:paraId="31B5018D" w14:textId="05E9C07B" w:rsidR="00416BE3" w:rsidRDefault="00E707F9" w:rsidP="00320C45">
            <w:r>
              <w:t>The Company</w:t>
            </w:r>
            <w:r w:rsidR="00416BE3">
              <w:t>/TO</w:t>
            </w:r>
          </w:p>
        </w:tc>
        <w:tc>
          <w:tcPr>
            <w:tcW w:w="4394" w:type="dxa"/>
          </w:tcPr>
          <w:p w14:paraId="08094170" w14:textId="5182FC72" w:rsidR="00416BE3" w:rsidRDefault="00416BE3" w:rsidP="00416BE3">
            <w:r>
              <w:t xml:space="preserve">A full and meaningful description of the asset being added/removed from the </w:t>
            </w:r>
            <w:proofErr w:type="spellStart"/>
            <w:r w:rsidR="00824746">
              <w:t>eNAMS</w:t>
            </w:r>
            <w:proofErr w:type="spellEnd"/>
            <w:r>
              <w:t xml:space="preserve"> database is required to ensure it can be identified and added/removed from Basic Outage Data</w:t>
            </w:r>
          </w:p>
        </w:tc>
      </w:tr>
      <w:tr w:rsidR="00416BE3" w14:paraId="2CF10DD1" w14:textId="77777777" w:rsidTr="00416BE3">
        <w:tc>
          <w:tcPr>
            <w:tcW w:w="3227" w:type="dxa"/>
          </w:tcPr>
          <w:p w14:paraId="780D9674" w14:textId="77777777" w:rsidR="00416BE3" w:rsidRDefault="00416BE3" w:rsidP="00416BE3">
            <w:r>
              <w:t>Owner Specific Code</w:t>
            </w:r>
          </w:p>
        </w:tc>
        <w:tc>
          <w:tcPr>
            <w:tcW w:w="1559" w:type="dxa"/>
          </w:tcPr>
          <w:p w14:paraId="3C51D6AE" w14:textId="77777777" w:rsidR="00416BE3" w:rsidRDefault="00416BE3" w:rsidP="00416BE3">
            <w:r>
              <w:t>TO</w:t>
            </w:r>
          </w:p>
        </w:tc>
        <w:tc>
          <w:tcPr>
            <w:tcW w:w="4394" w:type="dxa"/>
          </w:tcPr>
          <w:p w14:paraId="2AA5927A" w14:textId="77777777" w:rsidR="00416BE3" w:rsidRDefault="00416BE3" w:rsidP="00416BE3">
            <w:r>
              <w:t>There is also an option to add an owner specific code for any given basic asset. This ensures that the asset owner can also track the asset using their respective systems</w:t>
            </w:r>
          </w:p>
        </w:tc>
      </w:tr>
      <w:tr w:rsidR="00416BE3" w14:paraId="4F2922CD" w14:textId="77777777" w:rsidTr="00416BE3">
        <w:tc>
          <w:tcPr>
            <w:tcW w:w="3227" w:type="dxa"/>
          </w:tcPr>
          <w:p w14:paraId="36ABC6F2" w14:textId="77777777" w:rsidR="00416BE3" w:rsidRDefault="00416BE3" w:rsidP="00416BE3">
            <w:r>
              <w:t>Commissioning Date</w:t>
            </w:r>
          </w:p>
        </w:tc>
        <w:tc>
          <w:tcPr>
            <w:tcW w:w="1559" w:type="dxa"/>
          </w:tcPr>
          <w:p w14:paraId="76FBF858" w14:textId="77777777" w:rsidR="00416BE3" w:rsidRDefault="00416BE3" w:rsidP="00416BE3">
            <w:r>
              <w:t>TO</w:t>
            </w:r>
          </w:p>
        </w:tc>
        <w:tc>
          <w:tcPr>
            <w:tcW w:w="4394" w:type="dxa"/>
          </w:tcPr>
          <w:p w14:paraId="3B733E48" w14:textId="20D54173" w:rsidR="00416BE3" w:rsidRDefault="00416BE3" w:rsidP="00416BE3">
            <w:r>
              <w:t xml:space="preserve">There is a requirement to ensure that the correct commissioning date is entered into </w:t>
            </w:r>
            <w:proofErr w:type="spellStart"/>
            <w:r w:rsidR="00824746">
              <w:t>eNAMS</w:t>
            </w:r>
            <w:proofErr w:type="spellEnd"/>
            <w:r>
              <w:t>. This ensures that assets are added and removed from the database as and when required.</w:t>
            </w:r>
          </w:p>
        </w:tc>
      </w:tr>
      <w:tr w:rsidR="00416BE3" w14:paraId="7BE74D53" w14:textId="77777777" w:rsidTr="00416BE3">
        <w:tc>
          <w:tcPr>
            <w:tcW w:w="3227" w:type="dxa"/>
          </w:tcPr>
          <w:p w14:paraId="7828F9B9" w14:textId="77777777" w:rsidR="00416BE3" w:rsidRDefault="00416BE3" w:rsidP="00416BE3">
            <w:r>
              <w:t>Decommissioning Date</w:t>
            </w:r>
          </w:p>
        </w:tc>
        <w:tc>
          <w:tcPr>
            <w:tcW w:w="1559" w:type="dxa"/>
          </w:tcPr>
          <w:p w14:paraId="57011395" w14:textId="77777777" w:rsidR="00416BE3" w:rsidRDefault="00416BE3" w:rsidP="00416BE3">
            <w:r>
              <w:t>TO</w:t>
            </w:r>
          </w:p>
        </w:tc>
        <w:tc>
          <w:tcPr>
            <w:tcW w:w="4394" w:type="dxa"/>
          </w:tcPr>
          <w:p w14:paraId="5F593230" w14:textId="1E0E4917" w:rsidR="00416BE3" w:rsidRDefault="00416BE3" w:rsidP="00416BE3">
            <w:r>
              <w:t xml:space="preserve">Assets should have appropriate and correct decommissioning dates entered into the </w:t>
            </w:r>
            <w:proofErr w:type="spellStart"/>
            <w:r w:rsidR="00824746">
              <w:lastRenderedPageBreak/>
              <w:t>eNAMS</w:t>
            </w:r>
            <w:proofErr w:type="spellEnd"/>
            <w:r>
              <w:t xml:space="preserve"> database. This ensures that the asset remains on </w:t>
            </w:r>
            <w:proofErr w:type="gramStart"/>
            <w:r>
              <w:t>record, but</w:t>
            </w:r>
            <w:proofErr w:type="gramEnd"/>
            <w:r>
              <w:t xml:space="preserve"> is no longer in use.</w:t>
            </w:r>
          </w:p>
        </w:tc>
      </w:tr>
      <w:tr w:rsidR="00416BE3" w14:paraId="00DDB5E0" w14:textId="77777777" w:rsidTr="00416BE3">
        <w:tc>
          <w:tcPr>
            <w:tcW w:w="3227" w:type="dxa"/>
          </w:tcPr>
          <w:p w14:paraId="738E6CF3" w14:textId="77777777" w:rsidR="00416BE3" w:rsidRDefault="00416BE3" w:rsidP="00416BE3">
            <w:r>
              <w:lastRenderedPageBreak/>
              <w:t>Licensed Area</w:t>
            </w:r>
          </w:p>
        </w:tc>
        <w:tc>
          <w:tcPr>
            <w:tcW w:w="1559" w:type="dxa"/>
          </w:tcPr>
          <w:p w14:paraId="39F69399" w14:textId="77777777" w:rsidR="00416BE3" w:rsidRDefault="00416BE3" w:rsidP="00416BE3"/>
        </w:tc>
        <w:tc>
          <w:tcPr>
            <w:tcW w:w="4394" w:type="dxa"/>
          </w:tcPr>
          <w:p w14:paraId="43892F05" w14:textId="77777777" w:rsidR="00416BE3" w:rsidRDefault="00416BE3" w:rsidP="00416BE3">
            <w:r>
              <w:t>Default to supplying TO</w:t>
            </w:r>
          </w:p>
        </w:tc>
      </w:tr>
      <w:tr w:rsidR="00416BE3" w14:paraId="5FC52274" w14:textId="77777777" w:rsidTr="00416BE3">
        <w:tc>
          <w:tcPr>
            <w:tcW w:w="3227" w:type="dxa"/>
          </w:tcPr>
          <w:p w14:paraId="54970ACC" w14:textId="77777777" w:rsidR="00416BE3" w:rsidRDefault="00416BE3" w:rsidP="00416BE3">
            <w:r>
              <w:t>Rating</w:t>
            </w:r>
          </w:p>
        </w:tc>
        <w:tc>
          <w:tcPr>
            <w:tcW w:w="1559" w:type="dxa"/>
          </w:tcPr>
          <w:p w14:paraId="41860555" w14:textId="77777777" w:rsidR="00416BE3" w:rsidRDefault="00416BE3" w:rsidP="00416BE3">
            <w:r>
              <w:t>N/A</w:t>
            </w:r>
          </w:p>
        </w:tc>
        <w:tc>
          <w:tcPr>
            <w:tcW w:w="4394" w:type="dxa"/>
          </w:tcPr>
          <w:p w14:paraId="4D876F49" w14:textId="77777777" w:rsidR="00416BE3" w:rsidRDefault="00416BE3" w:rsidP="00416BE3">
            <w:r>
              <w:t>Not used</w:t>
            </w:r>
          </w:p>
        </w:tc>
      </w:tr>
      <w:tr w:rsidR="00416BE3" w14:paraId="5B4A7FE6" w14:textId="77777777" w:rsidTr="00416BE3">
        <w:tc>
          <w:tcPr>
            <w:tcW w:w="3227" w:type="dxa"/>
          </w:tcPr>
          <w:p w14:paraId="28C79B4D" w14:textId="77777777" w:rsidR="00416BE3" w:rsidRDefault="00416BE3" w:rsidP="00416BE3">
            <w:r>
              <w:t>Asset Type</w:t>
            </w:r>
          </w:p>
        </w:tc>
        <w:tc>
          <w:tcPr>
            <w:tcW w:w="1559" w:type="dxa"/>
          </w:tcPr>
          <w:p w14:paraId="0C9DA6AD" w14:textId="77777777" w:rsidR="00416BE3" w:rsidRDefault="00416BE3" w:rsidP="00416BE3">
            <w:r>
              <w:t>TO</w:t>
            </w:r>
          </w:p>
        </w:tc>
        <w:tc>
          <w:tcPr>
            <w:tcW w:w="4394" w:type="dxa"/>
          </w:tcPr>
          <w:p w14:paraId="170FFC30" w14:textId="77777777" w:rsidR="00416BE3" w:rsidRDefault="00416BE3" w:rsidP="00416BE3">
            <w:r w:rsidRPr="00CE1B7B">
              <w:t>List to be provided – see below</w:t>
            </w:r>
          </w:p>
        </w:tc>
      </w:tr>
      <w:tr w:rsidR="00416BE3" w14:paraId="4B70E589" w14:textId="77777777" w:rsidTr="00416BE3">
        <w:tc>
          <w:tcPr>
            <w:tcW w:w="3227" w:type="dxa"/>
          </w:tcPr>
          <w:p w14:paraId="541978D0" w14:textId="77777777" w:rsidR="00416BE3" w:rsidRDefault="00416BE3" w:rsidP="00416BE3">
            <w:r>
              <w:t>Owner ID – Description</w:t>
            </w:r>
          </w:p>
        </w:tc>
        <w:tc>
          <w:tcPr>
            <w:tcW w:w="1559" w:type="dxa"/>
          </w:tcPr>
          <w:p w14:paraId="703CB0BB" w14:textId="0D204046" w:rsidR="00416BE3" w:rsidRDefault="00416BE3" w:rsidP="00320C45">
            <w:r>
              <w:t>TO/</w:t>
            </w:r>
            <w:r w:rsidR="00E707F9">
              <w:t>T</w:t>
            </w:r>
            <w:r w:rsidR="00794E00">
              <w:t>h</w:t>
            </w:r>
            <w:r w:rsidR="00E707F9">
              <w:t>e Company</w:t>
            </w:r>
          </w:p>
        </w:tc>
        <w:tc>
          <w:tcPr>
            <w:tcW w:w="4394" w:type="dxa"/>
          </w:tcPr>
          <w:p w14:paraId="6354E8B9" w14:textId="77777777" w:rsidR="00416BE3" w:rsidRPr="00A84EC8" w:rsidRDefault="00416BE3" w:rsidP="00BB0BE2">
            <w:pPr>
              <w:rPr>
                <w:highlight w:val="yellow"/>
              </w:rPr>
            </w:pPr>
            <w:r w:rsidRPr="00A84EC8">
              <w:t>This field should show the asset owner</w:t>
            </w:r>
          </w:p>
        </w:tc>
      </w:tr>
      <w:tr w:rsidR="00416BE3" w14:paraId="470EBF27" w14:textId="77777777" w:rsidTr="00416BE3">
        <w:tc>
          <w:tcPr>
            <w:tcW w:w="3227" w:type="dxa"/>
          </w:tcPr>
          <w:p w14:paraId="45229AED" w14:textId="77777777" w:rsidR="00416BE3" w:rsidRDefault="00416BE3" w:rsidP="00416BE3">
            <w:r>
              <w:t>Node 1</w:t>
            </w:r>
          </w:p>
        </w:tc>
        <w:tc>
          <w:tcPr>
            <w:tcW w:w="1559" w:type="dxa"/>
          </w:tcPr>
          <w:p w14:paraId="5B9E4DFD" w14:textId="43E927F3" w:rsidR="00416BE3" w:rsidRDefault="00794E00" w:rsidP="00320C45">
            <w:r>
              <w:t>The Company</w:t>
            </w:r>
          </w:p>
        </w:tc>
        <w:tc>
          <w:tcPr>
            <w:tcW w:w="4394" w:type="dxa"/>
          </w:tcPr>
          <w:p w14:paraId="6322BF38" w14:textId="77777777" w:rsidR="00416BE3" w:rsidRPr="00A84EC8" w:rsidRDefault="00416BE3" w:rsidP="00BB0BE2">
            <w:r>
              <w:t>Substation in which asset</w:t>
            </w:r>
            <w:r w:rsidR="00BB0BE2">
              <w:t>s are located</w:t>
            </w:r>
            <w:r>
              <w:t>.</w:t>
            </w:r>
          </w:p>
        </w:tc>
      </w:tr>
      <w:tr w:rsidR="00416BE3" w14:paraId="06D052AC" w14:textId="77777777" w:rsidTr="00416BE3">
        <w:tc>
          <w:tcPr>
            <w:tcW w:w="3227" w:type="dxa"/>
          </w:tcPr>
          <w:p w14:paraId="1BC82605" w14:textId="77777777" w:rsidR="00416BE3" w:rsidRDefault="00416BE3" w:rsidP="00416BE3">
            <w:r>
              <w:t>Node 2</w:t>
            </w:r>
          </w:p>
        </w:tc>
        <w:tc>
          <w:tcPr>
            <w:tcW w:w="1559" w:type="dxa"/>
          </w:tcPr>
          <w:p w14:paraId="6867420A" w14:textId="594B5F2C" w:rsidR="00416BE3" w:rsidRDefault="00794E00" w:rsidP="00320C45">
            <w:r>
              <w:t>The Company</w:t>
            </w:r>
          </w:p>
        </w:tc>
        <w:tc>
          <w:tcPr>
            <w:tcW w:w="4394" w:type="dxa"/>
          </w:tcPr>
          <w:p w14:paraId="5C5D6AA0" w14:textId="77777777" w:rsidR="00416BE3" w:rsidRDefault="00416BE3" w:rsidP="00BB0BE2">
            <w:r>
              <w:t>Alternative substation in which asset forms part of (</w:t>
            </w:r>
            <w:r w:rsidR="00BB0BE2">
              <w:t xml:space="preserve">end B of an A-B </w:t>
            </w:r>
            <w:proofErr w:type="spellStart"/>
            <w:r w:rsidR="00BB0BE2">
              <w:t>cct</w:t>
            </w:r>
            <w:proofErr w:type="spellEnd"/>
            <w:r>
              <w:t>)</w:t>
            </w:r>
          </w:p>
        </w:tc>
      </w:tr>
      <w:tr w:rsidR="00416BE3" w14:paraId="41BBE59D" w14:textId="77777777" w:rsidTr="00416BE3">
        <w:tc>
          <w:tcPr>
            <w:tcW w:w="3227" w:type="dxa"/>
          </w:tcPr>
          <w:p w14:paraId="01003C19" w14:textId="77777777" w:rsidR="00416BE3" w:rsidRDefault="00416BE3" w:rsidP="00416BE3">
            <w:r>
              <w:t>Reference</w:t>
            </w:r>
          </w:p>
        </w:tc>
        <w:tc>
          <w:tcPr>
            <w:tcW w:w="1559" w:type="dxa"/>
          </w:tcPr>
          <w:p w14:paraId="010E339F" w14:textId="77777777" w:rsidR="00416BE3" w:rsidRDefault="00416BE3" w:rsidP="00416BE3">
            <w:r>
              <w:t>N/A</w:t>
            </w:r>
          </w:p>
        </w:tc>
        <w:tc>
          <w:tcPr>
            <w:tcW w:w="4394" w:type="dxa"/>
          </w:tcPr>
          <w:p w14:paraId="18DF1882" w14:textId="77777777" w:rsidR="00416BE3" w:rsidRDefault="00416BE3" w:rsidP="00416BE3">
            <w:r>
              <w:t>Not used</w:t>
            </w:r>
          </w:p>
        </w:tc>
      </w:tr>
      <w:tr w:rsidR="00416BE3" w14:paraId="5790E77F" w14:textId="77777777" w:rsidTr="00416BE3">
        <w:tc>
          <w:tcPr>
            <w:tcW w:w="3227" w:type="dxa"/>
          </w:tcPr>
          <w:p w14:paraId="606493EF" w14:textId="77777777" w:rsidR="00416BE3" w:rsidRDefault="00416BE3" w:rsidP="00416BE3">
            <w:r>
              <w:t>Comments</w:t>
            </w:r>
          </w:p>
        </w:tc>
        <w:tc>
          <w:tcPr>
            <w:tcW w:w="1559" w:type="dxa"/>
          </w:tcPr>
          <w:p w14:paraId="0D8C1C88" w14:textId="78417E14" w:rsidR="00416BE3" w:rsidRDefault="00416BE3" w:rsidP="00320C45">
            <w:r>
              <w:t>TO/</w:t>
            </w:r>
            <w:r w:rsidR="00794E00">
              <w:t>The Company</w:t>
            </w:r>
          </w:p>
        </w:tc>
        <w:tc>
          <w:tcPr>
            <w:tcW w:w="4394" w:type="dxa"/>
          </w:tcPr>
          <w:p w14:paraId="532F45AD" w14:textId="77777777" w:rsidR="00416BE3" w:rsidRDefault="00416BE3" w:rsidP="00416BE3">
            <w:r>
              <w:t>Any additional comments about asset</w:t>
            </w:r>
          </w:p>
        </w:tc>
      </w:tr>
      <w:tr w:rsidR="00416BE3" w14:paraId="28EDB83F" w14:textId="77777777" w:rsidTr="00416BE3">
        <w:tc>
          <w:tcPr>
            <w:tcW w:w="3227" w:type="dxa"/>
          </w:tcPr>
          <w:p w14:paraId="6D0DD152" w14:textId="77777777" w:rsidR="00416BE3" w:rsidRDefault="00416BE3" w:rsidP="00416BE3">
            <w:r>
              <w:t>Monitoring Category</w:t>
            </w:r>
          </w:p>
        </w:tc>
        <w:tc>
          <w:tcPr>
            <w:tcW w:w="1559" w:type="dxa"/>
          </w:tcPr>
          <w:p w14:paraId="46241CFE" w14:textId="146BBEAD" w:rsidR="00416BE3" w:rsidRDefault="00416BE3" w:rsidP="00320C45">
            <w:r>
              <w:t>TO/</w:t>
            </w:r>
            <w:r w:rsidR="00794E00">
              <w:t>The Company</w:t>
            </w:r>
          </w:p>
        </w:tc>
        <w:tc>
          <w:tcPr>
            <w:tcW w:w="4394" w:type="dxa"/>
          </w:tcPr>
          <w:p w14:paraId="72790CD2" w14:textId="77777777" w:rsidR="00416BE3" w:rsidRDefault="00416BE3" w:rsidP="00416BE3">
            <w:r w:rsidRPr="00CE1B7B">
              <w:t>List to be provided – see below</w:t>
            </w:r>
          </w:p>
        </w:tc>
      </w:tr>
      <w:tr w:rsidR="00416BE3" w14:paraId="1D78F1DD" w14:textId="77777777" w:rsidTr="00416BE3">
        <w:tc>
          <w:tcPr>
            <w:tcW w:w="3227" w:type="dxa"/>
          </w:tcPr>
          <w:p w14:paraId="42C2085A" w14:textId="77777777" w:rsidR="00416BE3" w:rsidRDefault="00416BE3" w:rsidP="00416BE3">
            <w:proofErr w:type="gramStart"/>
            <w:r>
              <w:t>SO</w:t>
            </w:r>
            <w:proofErr w:type="gramEnd"/>
            <w:r>
              <w:t xml:space="preserve"> Parties</w:t>
            </w:r>
          </w:p>
        </w:tc>
        <w:tc>
          <w:tcPr>
            <w:tcW w:w="1559" w:type="dxa"/>
          </w:tcPr>
          <w:p w14:paraId="28C738C4" w14:textId="09E4EE26" w:rsidR="00416BE3" w:rsidRDefault="00794E00" w:rsidP="00320C45">
            <w:r>
              <w:t>The Company</w:t>
            </w:r>
          </w:p>
        </w:tc>
        <w:tc>
          <w:tcPr>
            <w:tcW w:w="4394" w:type="dxa"/>
          </w:tcPr>
          <w:p w14:paraId="7DD98965" w14:textId="52B06D41" w:rsidR="00416BE3" w:rsidRPr="00A84EC8" w:rsidRDefault="00794E00" w:rsidP="00320C45">
            <w:pPr>
              <w:rPr>
                <w:highlight w:val="yellow"/>
              </w:rPr>
            </w:pPr>
            <w:r>
              <w:t xml:space="preserve">The Company </w:t>
            </w:r>
            <w:r w:rsidR="00416BE3" w:rsidRPr="00A84EC8">
              <w:t>to add appropriate SO parties that can view or edit the asset</w:t>
            </w:r>
          </w:p>
        </w:tc>
      </w:tr>
      <w:tr w:rsidR="00416BE3" w14:paraId="2E06A7BC" w14:textId="77777777" w:rsidTr="00416BE3">
        <w:tc>
          <w:tcPr>
            <w:tcW w:w="3227" w:type="dxa"/>
          </w:tcPr>
          <w:p w14:paraId="43E35CAA" w14:textId="77777777" w:rsidR="00416BE3" w:rsidRDefault="00416BE3" w:rsidP="00416BE3">
            <w:r>
              <w:t>TO Parties</w:t>
            </w:r>
          </w:p>
        </w:tc>
        <w:tc>
          <w:tcPr>
            <w:tcW w:w="1559" w:type="dxa"/>
          </w:tcPr>
          <w:p w14:paraId="0466B423" w14:textId="5081785C" w:rsidR="00416BE3" w:rsidRDefault="00794E00" w:rsidP="00320C45">
            <w:r>
              <w:t>The Company</w:t>
            </w:r>
          </w:p>
        </w:tc>
        <w:tc>
          <w:tcPr>
            <w:tcW w:w="4394" w:type="dxa"/>
          </w:tcPr>
          <w:p w14:paraId="7319560A" w14:textId="43B13562" w:rsidR="00416BE3" w:rsidRPr="00A84EC8" w:rsidRDefault="00794E00" w:rsidP="00320C45">
            <w:r>
              <w:t xml:space="preserve">The Company </w:t>
            </w:r>
            <w:r w:rsidR="00416BE3">
              <w:t>to add appropriate TO parties that can view or edit the asset</w:t>
            </w:r>
          </w:p>
        </w:tc>
      </w:tr>
    </w:tbl>
    <w:p w14:paraId="505D9291" w14:textId="77777777" w:rsidR="00416BE3" w:rsidRDefault="00416BE3" w:rsidP="00416BE3"/>
    <w:p w14:paraId="30CC9227" w14:textId="77777777" w:rsidR="00416BE3" w:rsidRPr="00A937AF" w:rsidRDefault="00604B22" w:rsidP="00416BE3">
      <w:pPr>
        <w:rPr>
          <w:b/>
          <w:sz w:val="22"/>
          <w:u w:val="single"/>
        </w:rPr>
      </w:pPr>
      <w:r>
        <w:rPr>
          <w:b/>
          <w:sz w:val="22"/>
          <w:u w:val="single"/>
        </w:rPr>
        <w:t xml:space="preserve">B.3 </w:t>
      </w:r>
      <w:r w:rsidR="00416BE3">
        <w:rPr>
          <w:b/>
          <w:sz w:val="22"/>
          <w:u w:val="single"/>
        </w:rPr>
        <w:t>Asset Types</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5C9FC2B8" w14:textId="77777777" w:rsidTr="00416BE3">
        <w:tc>
          <w:tcPr>
            <w:tcW w:w="3227" w:type="dxa"/>
          </w:tcPr>
          <w:p w14:paraId="330FB4F7" w14:textId="77777777" w:rsidR="00416BE3" w:rsidRDefault="00416BE3" w:rsidP="00416BE3">
            <w:r>
              <w:t>Asset Type</w:t>
            </w:r>
          </w:p>
        </w:tc>
        <w:tc>
          <w:tcPr>
            <w:tcW w:w="3227" w:type="dxa"/>
          </w:tcPr>
          <w:p w14:paraId="7C9E368D" w14:textId="77777777" w:rsidR="00416BE3" w:rsidRDefault="00416BE3" w:rsidP="00416BE3">
            <w:r>
              <w:t>Description</w:t>
            </w:r>
          </w:p>
        </w:tc>
      </w:tr>
      <w:tr w:rsidR="00416BE3" w14:paraId="551453B1" w14:textId="77777777" w:rsidTr="00416BE3">
        <w:tc>
          <w:tcPr>
            <w:tcW w:w="3227" w:type="dxa"/>
          </w:tcPr>
          <w:p w14:paraId="77FE04A7" w14:textId="77777777" w:rsidR="00416BE3" w:rsidRDefault="00416BE3" w:rsidP="00416BE3">
            <w:r>
              <w:t>BUSBAR</w:t>
            </w:r>
          </w:p>
        </w:tc>
        <w:tc>
          <w:tcPr>
            <w:tcW w:w="3227" w:type="dxa"/>
          </w:tcPr>
          <w:p w14:paraId="67056583" w14:textId="77777777" w:rsidR="00416BE3" w:rsidRDefault="00416BE3" w:rsidP="00416BE3">
            <w:r>
              <w:t>Busbar</w:t>
            </w:r>
          </w:p>
        </w:tc>
      </w:tr>
      <w:tr w:rsidR="00416BE3" w14:paraId="492633FF" w14:textId="77777777" w:rsidTr="00416BE3">
        <w:tc>
          <w:tcPr>
            <w:tcW w:w="3227" w:type="dxa"/>
          </w:tcPr>
          <w:p w14:paraId="07DB85DF" w14:textId="77777777" w:rsidR="00416BE3" w:rsidRDefault="00416BE3" w:rsidP="00416BE3">
            <w:r>
              <w:t>CBK</w:t>
            </w:r>
          </w:p>
        </w:tc>
        <w:tc>
          <w:tcPr>
            <w:tcW w:w="3227" w:type="dxa"/>
          </w:tcPr>
          <w:p w14:paraId="0BAB63F4" w14:textId="77777777" w:rsidR="00416BE3" w:rsidRDefault="00416BE3" w:rsidP="00416BE3">
            <w:r>
              <w:t>Circuit Breaker</w:t>
            </w:r>
          </w:p>
        </w:tc>
      </w:tr>
      <w:tr w:rsidR="00416BE3" w14:paraId="0A840FED" w14:textId="77777777" w:rsidTr="00416BE3">
        <w:tc>
          <w:tcPr>
            <w:tcW w:w="3227" w:type="dxa"/>
          </w:tcPr>
          <w:p w14:paraId="59A5ABDB" w14:textId="77777777" w:rsidR="00416BE3" w:rsidRDefault="00416BE3" w:rsidP="00416BE3">
            <w:r>
              <w:t>CAB</w:t>
            </w:r>
          </w:p>
        </w:tc>
        <w:tc>
          <w:tcPr>
            <w:tcW w:w="3227" w:type="dxa"/>
          </w:tcPr>
          <w:p w14:paraId="43BED1D1" w14:textId="77777777" w:rsidR="00416BE3" w:rsidRDefault="00416BE3" w:rsidP="00416BE3">
            <w:r>
              <w:t>Cable</w:t>
            </w:r>
          </w:p>
        </w:tc>
      </w:tr>
      <w:tr w:rsidR="00416BE3" w14:paraId="5279DF80" w14:textId="77777777" w:rsidTr="00416BE3">
        <w:tc>
          <w:tcPr>
            <w:tcW w:w="3227" w:type="dxa"/>
          </w:tcPr>
          <w:p w14:paraId="0763B824" w14:textId="77777777" w:rsidR="00416BE3" w:rsidRDefault="00416BE3" w:rsidP="00416BE3">
            <w:r>
              <w:t>COMP-C</w:t>
            </w:r>
          </w:p>
        </w:tc>
        <w:tc>
          <w:tcPr>
            <w:tcW w:w="3227" w:type="dxa"/>
          </w:tcPr>
          <w:p w14:paraId="179BE3AB" w14:textId="77777777" w:rsidR="00416BE3" w:rsidRDefault="00416BE3" w:rsidP="00416BE3">
            <w:r>
              <w:t>Compensation Equipment  - Capacitor</w:t>
            </w:r>
          </w:p>
        </w:tc>
      </w:tr>
      <w:tr w:rsidR="00416BE3" w14:paraId="591C2129" w14:textId="77777777" w:rsidTr="00416BE3">
        <w:tc>
          <w:tcPr>
            <w:tcW w:w="3227" w:type="dxa"/>
          </w:tcPr>
          <w:p w14:paraId="28801D2C" w14:textId="77777777" w:rsidR="00416BE3" w:rsidRDefault="00416BE3" w:rsidP="00416BE3">
            <w:r>
              <w:t>COMP-SVC</w:t>
            </w:r>
          </w:p>
        </w:tc>
        <w:tc>
          <w:tcPr>
            <w:tcW w:w="3227" w:type="dxa"/>
          </w:tcPr>
          <w:p w14:paraId="55EBFB7F" w14:textId="79C495AC" w:rsidR="00416BE3" w:rsidRDefault="00416BE3" w:rsidP="00416BE3">
            <w:r>
              <w:t xml:space="preserve">Compensation Equipment  - Static </w:t>
            </w:r>
            <w:proofErr w:type="spellStart"/>
            <w:r>
              <w:t>VAr</w:t>
            </w:r>
            <w:proofErr w:type="spellEnd"/>
            <w:r>
              <w:t xml:space="preserve"> Compensator</w:t>
            </w:r>
          </w:p>
        </w:tc>
      </w:tr>
      <w:tr w:rsidR="00416BE3" w14:paraId="7F6E8C47" w14:textId="77777777" w:rsidTr="00416BE3">
        <w:tc>
          <w:tcPr>
            <w:tcW w:w="3227" w:type="dxa"/>
          </w:tcPr>
          <w:p w14:paraId="2730FC8F" w14:textId="77777777" w:rsidR="00416BE3" w:rsidRDefault="00416BE3" w:rsidP="00416BE3">
            <w:r>
              <w:t>COMP-X</w:t>
            </w:r>
          </w:p>
        </w:tc>
        <w:tc>
          <w:tcPr>
            <w:tcW w:w="3227" w:type="dxa"/>
          </w:tcPr>
          <w:p w14:paraId="1D55CB8C" w14:textId="77777777" w:rsidR="00416BE3" w:rsidRDefault="00416BE3" w:rsidP="00416BE3">
            <w:r>
              <w:t>Compensation Equipment  - Reactor</w:t>
            </w:r>
          </w:p>
        </w:tc>
      </w:tr>
      <w:tr w:rsidR="00416BE3" w14:paraId="10C2D1E5" w14:textId="77777777" w:rsidTr="00416BE3">
        <w:tc>
          <w:tcPr>
            <w:tcW w:w="3227" w:type="dxa"/>
          </w:tcPr>
          <w:p w14:paraId="4F087880" w14:textId="77777777" w:rsidR="00416BE3" w:rsidRDefault="00416BE3" w:rsidP="00416BE3">
            <w:r>
              <w:t>DUM</w:t>
            </w:r>
          </w:p>
        </w:tc>
        <w:tc>
          <w:tcPr>
            <w:tcW w:w="3227" w:type="dxa"/>
          </w:tcPr>
          <w:p w14:paraId="1303B852" w14:textId="77777777" w:rsidR="00416BE3" w:rsidRDefault="00416BE3" w:rsidP="00416BE3">
            <w:r>
              <w:t>Dummy Asset (for modelling purposes, for instance)</w:t>
            </w:r>
          </w:p>
        </w:tc>
      </w:tr>
      <w:tr w:rsidR="00416BE3" w14:paraId="433A6CCE" w14:textId="77777777" w:rsidTr="00416BE3">
        <w:tc>
          <w:tcPr>
            <w:tcW w:w="3227" w:type="dxa"/>
          </w:tcPr>
          <w:p w14:paraId="1CFB0932" w14:textId="77777777" w:rsidR="00416BE3" w:rsidRDefault="00416BE3" w:rsidP="00416BE3">
            <w:r>
              <w:t>LINE</w:t>
            </w:r>
          </w:p>
        </w:tc>
        <w:tc>
          <w:tcPr>
            <w:tcW w:w="3227" w:type="dxa"/>
          </w:tcPr>
          <w:p w14:paraId="659C962F" w14:textId="77777777" w:rsidR="00416BE3" w:rsidRDefault="00416BE3" w:rsidP="00416BE3">
            <w:r>
              <w:t>Overhead Line</w:t>
            </w:r>
          </w:p>
        </w:tc>
      </w:tr>
      <w:tr w:rsidR="00416BE3" w14:paraId="75CF54EF" w14:textId="77777777" w:rsidTr="00416BE3">
        <w:tc>
          <w:tcPr>
            <w:tcW w:w="3227" w:type="dxa"/>
          </w:tcPr>
          <w:p w14:paraId="336CEB9C" w14:textId="77777777" w:rsidR="00416BE3" w:rsidRDefault="00416BE3" w:rsidP="00416BE3">
            <w:r>
              <w:t>OTH</w:t>
            </w:r>
          </w:p>
        </w:tc>
        <w:tc>
          <w:tcPr>
            <w:tcW w:w="3227" w:type="dxa"/>
          </w:tcPr>
          <w:p w14:paraId="7497922A" w14:textId="77777777" w:rsidR="00416BE3" w:rsidRDefault="00416BE3" w:rsidP="00416BE3">
            <w:r>
              <w:t>Other (miscellaneous)</w:t>
            </w:r>
          </w:p>
        </w:tc>
      </w:tr>
      <w:tr w:rsidR="00416BE3" w14:paraId="7F2CC55A" w14:textId="77777777" w:rsidTr="00416BE3">
        <w:tc>
          <w:tcPr>
            <w:tcW w:w="3227" w:type="dxa"/>
          </w:tcPr>
          <w:p w14:paraId="2DFA4272" w14:textId="77777777" w:rsidR="00416BE3" w:rsidRDefault="00416BE3" w:rsidP="00416BE3">
            <w:r>
              <w:t>TRA – CON</w:t>
            </w:r>
          </w:p>
        </w:tc>
        <w:tc>
          <w:tcPr>
            <w:tcW w:w="3227" w:type="dxa"/>
          </w:tcPr>
          <w:p w14:paraId="74D3DF5C" w14:textId="77777777" w:rsidR="00416BE3" w:rsidRDefault="00416BE3" w:rsidP="00416BE3">
            <w:r>
              <w:t>Transmission – Connection</w:t>
            </w:r>
          </w:p>
        </w:tc>
      </w:tr>
      <w:tr w:rsidR="00416BE3" w14:paraId="166F8AC9" w14:textId="77777777" w:rsidTr="00416BE3">
        <w:tc>
          <w:tcPr>
            <w:tcW w:w="3227" w:type="dxa"/>
          </w:tcPr>
          <w:p w14:paraId="739C147D" w14:textId="77777777" w:rsidR="00416BE3" w:rsidRDefault="00416BE3" w:rsidP="00416BE3">
            <w:r>
              <w:t>TRA – MIS</w:t>
            </w:r>
          </w:p>
        </w:tc>
        <w:tc>
          <w:tcPr>
            <w:tcW w:w="3227" w:type="dxa"/>
          </w:tcPr>
          <w:p w14:paraId="45CAF6EC" w14:textId="77777777" w:rsidR="00416BE3" w:rsidRDefault="00416BE3" w:rsidP="00416BE3">
            <w:r>
              <w:t>Transmission – Main Interconnected System</w:t>
            </w:r>
          </w:p>
        </w:tc>
      </w:tr>
      <w:tr w:rsidR="00416BE3" w14:paraId="4471E246" w14:textId="77777777" w:rsidTr="00416BE3">
        <w:tc>
          <w:tcPr>
            <w:tcW w:w="3227" w:type="dxa"/>
          </w:tcPr>
          <w:p w14:paraId="502C0CB2" w14:textId="77777777" w:rsidR="00416BE3" w:rsidRDefault="00416BE3" w:rsidP="00416BE3">
            <w:r>
              <w:t>TRA – OTH</w:t>
            </w:r>
          </w:p>
        </w:tc>
        <w:tc>
          <w:tcPr>
            <w:tcW w:w="3227" w:type="dxa"/>
          </w:tcPr>
          <w:p w14:paraId="44EFF409" w14:textId="77777777" w:rsidR="00416BE3" w:rsidRDefault="00416BE3" w:rsidP="00416BE3">
            <w:r>
              <w:t>Transmission – Other</w:t>
            </w:r>
          </w:p>
        </w:tc>
      </w:tr>
      <w:tr w:rsidR="00416BE3" w14:paraId="23F2FD5C" w14:textId="77777777" w:rsidTr="00416BE3">
        <w:tc>
          <w:tcPr>
            <w:tcW w:w="3227" w:type="dxa"/>
          </w:tcPr>
          <w:p w14:paraId="60026B93" w14:textId="77777777" w:rsidR="00416BE3" w:rsidRDefault="00416BE3" w:rsidP="00416BE3">
            <w:r>
              <w:t>TRA – QB</w:t>
            </w:r>
          </w:p>
        </w:tc>
        <w:tc>
          <w:tcPr>
            <w:tcW w:w="3227" w:type="dxa"/>
          </w:tcPr>
          <w:p w14:paraId="57E5BF91" w14:textId="77777777" w:rsidR="00416BE3" w:rsidRDefault="00416BE3" w:rsidP="00416BE3">
            <w:r>
              <w:t>Transmission – Quadrature Booster</w:t>
            </w:r>
          </w:p>
        </w:tc>
      </w:tr>
      <w:tr w:rsidR="00416BE3" w14:paraId="0E57A0FF" w14:textId="77777777" w:rsidTr="00416BE3">
        <w:tc>
          <w:tcPr>
            <w:tcW w:w="3227" w:type="dxa"/>
          </w:tcPr>
          <w:p w14:paraId="3BEE8A8A" w14:textId="77777777" w:rsidR="00416BE3" w:rsidRDefault="00416BE3" w:rsidP="00416BE3">
            <w:r>
              <w:t>TRA – SER</w:t>
            </w:r>
          </w:p>
        </w:tc>
        <w:tc>
          <w:tcPr>
            <w:tcW w:w="3227" w:type="dxa"/>
          </w:tcPr>
          <w:p w14:paraId="49459AFC" w14:textId="77777777" w:rsidR="00416BE3" w:rsidRDefault="00416BE3" w:rsidP="00416BE3">
            <w:r>
              <w:t>Not in use</w:t>
            </w:r>
          </w:p>
        </w:tc>
      </w:tr>
    </w:tbl>
    <w:p w14:paraId="52C81C3F" w14:textId="77777777" w:rsidR="00416BE3" w:rsidRDefault="00416BE3" w:rsidP="00416BE3"/>
    <w:p w14:paraId="61F06CE9" w14:textId="77777777" w:rsidR="00416BE3" w:rsidRPr="00A937AF" w:rsidRDefault="00604B22" w:rsidP="00416BE3">
      <w:pPr>
        <w:rPr>
          <w:b/>
          <w:sz w:val="22"/>
          <w:u w:val="single"/>
        </w:rPr>
      </w:pPr>
      <w:r>
        <w:rPr>
          <w:b/>
          <w:sz w:val="22"/>
          <w:u w:val="single"/>
        </w:rPr>
        <w:lastRenderedPageBreak/>
        <w:t xml:space="preserve">B.4 </w:t>
      </w:r>
      <w:r w:rsidR="00416BE3">
        <w:rPr>
          <w:b/>
          <w:sz w:val="22"/>
          <w:u w:val="single"/>
        </w:rPr>
        <w:t>Monitoring Category</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7FE1D2AB" w14:textId="77777777" w:rsidTr="00416BE3">
        <w:tc>
          <w:tcPr>
            <w:tcW w:w="3227" w:type="dxa"/>
          </w:tcPr>
          <w:p w14:paraId="5F8F002F" w14:textId="77777777" w:rsidR="00416BE3" w:rsidRDefault="00416BE3" w:rsidP="00416BE3">
            <w:r>
              <w:t>Category</w:t>
            </w:r>
          </w:p>
        </w:tc>
        <w:tc>
          <w:tcPr>
            <w:tcW w:w="3227" w:type="dxa"/>
          </w:tcPr>
          <w:p w14:paraId="0C06E73D" w14:textId="77777777" w:rsidR="00416BE3" w:rsidRDefault="00416BE3" w:rsidP="00416BE3">
            <w:r>
              <w:t>Description</w:t>
            </w:r>
          </w:p>
        </w:tc>
      </w:tr>
      <w:tr w:rsidR="00416BE3" w14:paraId="07C96C2E" w14:textId="77777777" w:rsidTr="00416BE3">
        <w:tc>
          <w:tcPr>
            <w:tcW w:w="3227" w:type="dxa"/>
          </w:tcPr>
          <w:p w14:paraId="155BDD37" w14:textId="77777777" w:rsidR="00416BE3" w:rsidRDefault="00416BE3" w:rsidP="00416BE3">
            <w:r>
              <w:t>Blank</w:t>
            </w:r>
          </w:p>
        </w:tc>
        <w:tc>
          <w:tcPr>
            <w:tcW w:w="3227" w:type="dxa"/>
          </w:tcPr>
          <w:p w14:paraId="00423A76" w14:textId="77777777" w:rsidR="00416BE3" w:rsidRDefault="00416BE3" w:rsidP="00416BE3">
            <w:r>
              <w:t>Other</w:t>
            </w:r>
          </w:p>
        </w:tc>
      </w:tr>
      <w:tr w:rsidR="00416BE3" w14:paraId="7F32A65F" w14:textId="77777777" w:rsidTr="00416BE3">
        <w:tc>
          <w:tcPr>
            <w:tcW w:w="3227" w:type="dxa"/>
          </w:tcPr>
          <w:p w14:paraId="5547D3BD" w14:textId="77777777" w:rsidR="00416BE3" w:rsidRDefault="00416BE3" w:rsidP="00416BE3">
            <w:r>
              <w:t>Connection</w:t>
            </w:r>
          </w:p>
        </w:tc>
        <w:tc>
          <w:tcPr>
            <w:tcW w:w="3227" w:type="dxa"/>
          </w:tcPr>
          <w:p w14:paraId="3F92D643" w14:textId="77777777" w:rsidR="00416BE3" w:rsidRDefault="00416BE3" w:rsidP="00416BE3">
            <w:r>
              <w:t>Connection Asset only</w:t>
            </w:r>
          </w:p>
        </w:tc>
      </w:tr>
      <w:tr w:rsidR="00416BE3" w14:paraId="6D7FA198" w14:textId="77777777" w:rsidTr="00416BE3">
        <w:tc>
          <w:tcPr>
            <w:tcW w:w="3227" w:type="dxa"/>
          </w:tcPr>
          <w:p w14:paraId="55258924" w14:textId="77777777" w:rsidR="00416BE3" w:rsidRDefault="00416BE3" w:rsidP="00416BE3">
            <w:r>
              <w:t>MIS</w:t>
            </w:r>
          </w:p>
        </w:tc>
        <w:tc>
          <w:tcPr>
            <w:tcW w:w="3227" w:type="dxa"/>
          </w:tcPr>
          <w:p w14:paraId="1C0B0305" w14:textId="77777777" w:rsidR="00416BE3" w:rsidRDefault="00416BE3" w:rsidP="00416BE3">
            <w:r>
              <w:t>Asset forms part of the Main Interconnected System</w:t>
            </w:r>
          </w:p>
        </w:tc>
      </w:tr>
      <w:tr w:rsidR="00416BE3" w14:paraId="1F3ED600" w14:textId="77777777" w:rsidTr="00416BE3">
        <w:tc>
          <w:tcPr>
            <w:tcW w:w="3227" w:type="dxa"/>
          </w:tcPr>
          <w:p w14:paraId="546728B2" w14:textId="77777777" w:rsidR="00416BE3" w:rsidRDefault="00416BE3" w:rsidP="00416BE3">
            <w:r>
              <w:t>Compensation</w:t>
            </w:r>
          </w:p>
        </w:tc>
        <w:tc>
          <w:tcPr>
            <w:tcW w:w="3227" w:type="dxa"/>
          </w:tcPr>
          <w:p w14:paraId="149124D6" w14:textId="77777777" w:rsidR="00416BE3" w:rsidRDefault="00416BE3" w:rsidP="00416BE3">
            <w:r>
              <w:t>Asset forms part of Compensation equipment</w:t>
            </w:r>
          </w:p>
        </w:tc>
      </w:tr>
    </w:tbl>
    <w:p w14:paraId="48A47094" w14:textId="77777777" w:rsidR="00CE1B7B" w:rsidRDefault="00CE1B7B" w:rsidP="00416BE3"/>
    <w:p w14:paraId="677FA88B" w14:textId="77777777" w:rsidR="00416BE3" w:rsidRDefault="00CE1B7B" w:rsidP="00CE1B7B">
      <w:r>
        <w:br w:type="page"/>
      </w:r>
    </w:p>
    <w:p w14:paraId="2771C0FA" w14:textId="66D84319" w:rsidR="00A54C27" w:rsidRPr="00A54C27" w:rsidRDefault="0070246B" w:rsidP="00416BE3">
      <w:pPr>
        <w:rPr>
          <w:b/>
          <w:i/>
          <w:iCs/>
          <w:sz w:val="24"/>
          <w:lang w:val="fr-FR"/>
        </w:rPr>
      </w:pPr>
      <w:r>
        <w:rPr>
          <w:b/>
          <w:i/>
          <w:iCs/>
          <w:sz w:val="24"/>
          <w:lang w:val="fr-FR"/>
        </w:rPr>
        <w:lastRenderedPageBreak/>
        <w:t>Appendix C</w:t>
      </w:r>
      <w:r w:rsidR="007C5929">
        <w:rPr>
          <w:b/>
          <w:i/>
          <w:iCs/>
          <w:sz w:val="24"/>
          <w:lang w:val="fr-FR"/>
        </w:rPr>
        <w:t> </w:t>
      </w:r>
      <w:r w:rsidR="00A54C27" w:rsidRPr="00A54C27">
        <w:rPr>
          <w:b/>
          <w:i/>
          <w:iCs/>
          <w:sz w:val="24"/>
          <w:lang w:val="fr-FR"/>
        </w:rPr>
        <w:t xml:space="preserve">:  </w:t>
      </w:r>
      <w:r w:rsidR="00794E00">
        <w:rPr>
          <w:b/>
          <w:i/>
          <w:iCs/>
          <w:sz w:val="24"/>
          <w:lang w:val="fr-FR"/>
        </w:rPr>
        <w:t xml:space="preserve">The </w:t>
      </w:r>
      <w:proofErr w:type="spellStart"/>
      <w:r w:rsidR="00794E00">
        <w:rPr>
          <w:b/>
          <w:i/>
          <w:iCs/>
          <w:sz w:val="24"/>
          <w:lang w:val="fr-FR"/>
        </w:rPr>
        <w:t>Company</w:t>
      </w:r>
      <w:proofErr w:type="spellEnd"/>
      <w:r w:rsidR="00794E00">
        <w:rPr>
          <w:b/>
          <w:i/>
          <w:iCs/>
          <w:sz w:val="24"/>
          <w:lang w:val="fr-FR"/>
        </w:rPr>
        <w:t xml:space="preserve"> </w:t>
      </w:r>
      <w:proofErr w:type="spellStart"/>
      <w:r w:rsidR="00A54C27" w:rsidRPr="00A54C27">
        <w:rPr>
          <w:b/>
          <w:i/>
          <w:iCs/>
          <w:sz w:val="24"/>
          <w:lang w:val="fr-FR"/>
        </w:rPr>
        <w:t>Outage</w:t>
      </w:r>
      <w:proofErr w:type="spellEnd"/>
      <w:r w:rsidR="00A54C27" w:rsidRPr="00A54C27">
        <w:rPr>
          <w:b/>
          <w:i/>
          <w:iCs/>
          <w:sz w:val="24"/>
          <w:lang w:val="fr-FR"/>
        </w:rPr>
        <w:t xml:space="preserve"> </w:t>
      </w:r>
      <w:proofErr w:type="spellStart"/>
      <w:proofErr w:type="gramStart"/>
      <w:r w:rsidR="00A54C27" w:rsidRPr="00A54C27">
        <w:rPr>
          <w:b/>
          <w:i/>
          <w:iCs/>
          <w:sz w:val="24"/>
          <w:lang w:val="fr-FR"/>
        </w:rPr>
        <w:t>Database</w:t>
      </w:r>
      <w:proofErr w:type="spellEnd"/>
      <w:r w:rsidR="00A54C27" w:rsidRPr="00A54C27">
        <w:rPr>
          <w:b/>
          <w:i/>
          <w:iCs/>
          <w:sz w:val="24"/>
          <w:lang w:val="fr-FR"/>
        </w:rPr>
        <w:t xml:space="preserve">( </w:t>
      </w:r>
      <w:proofErr w:type="spellStart"/>
      <w:r w:rsidR="00D90980">
        <w:rPr>
          <w:b/>
          <w:i/>
          <w:iCs/>
          <w:sz w:val="24"/>
          <w:lang w:val="fr-FR"/>
        </w:rPr>
        <w:t>eNAMS</w:t>
      </w:r>
      <w:proofErr w:type="spellEnd"/>
      <w:proofErr w:type="gramEnd"/>
      <w:r w:rsidR="00A54C27" w:rsidRPr="00A54C27">
        <w:rPr>
          <w:b/>
          <w:i/>
          <w:iCs/>
          <w:sz w:val="24"/>
          <w:lang w:val="fr-FR"/>
        </w:rPr>
        <w:t>) Codes</w:t>
      </w:r>
    </w:p>
    <w:p w14:paraId="5205008D" w14:textId="015C6E87" w:rsidR="00A54C27" w:rsidRDefault="0070246B">
      <w:pPr>
        <w:rPr>
          <w:b/>
          <w:bCs/>
          <w:i/>
          <w:iCs/>
          <w:sz w:val="24"/>
        </w:rPr>
      </w:pPr>
      <w:r>
        <w:rPr>
          <w:b/>
          <w:bCs/>
          <w:i/>
          <w:iCs/>
          <w:sz w:val="24"/>
        </w:rPr>
        <w:t>C</w:t>
      </w:r>
      <w:r w:rsidR="00A54C27">
        <w:rPr>
          <w:b/>
          <w:bCs/>
          <w:i/>
          <w:iCs/>
          <w:sz w:val="24"/>
        </w:rPr>
        <w:t>.1</w:t>
      </w:r>
      <w:r w:rsidR="0018117E">
        <w:rPr>
          <w:b/>
          <w:bCs/>
          <w:i/>
          <w:iCs/>
          <w:sz w:val="24"/>
        </w:rPr>
        <w:t>.1</w:t>
      </w:r>
      <w:r w:rsidR="00A54C27">
        <w:rPr>
          <w:b/>
          <w:bCs/>
          <w:i/>
          <w:iCs/>
          <w:sz w:val="24"/>
        </w:rPr>
        <w:t xml:space="preserve"> Request Outage status codes </w:t>
      </w:r>
      <w:r w:rsidR="0018117E">
        <w:rPr>
          <w:b/>
          <w:bCs/>
          <w:i/>
          <w:iCs/>
          <w:sz w:val="24"/>
        </w:rPr>
        <w:t xml:space="preserve">(As used </w:t>
      </w:r>
      <w:r w:rsidR="001454C8">
        <w:rPr>
          <w:b/>
          <w:bCs/>
          <w:i/>
          <w:iCs/>
          <w:sz w:val="24"/>
        </w:rPr>
        <w:t>by SP</w:t>
      </w:r>
      <w:r w:rsidR="00A05F01">
        <w:rPr>
          <w:b/>
          <w:bCs/>
          <w:i/>
          <w:iCs/>
          <w:sz w:val="24"/>
        </w:rPr>
        <w:t>T</w:t>
      </w:r>
      <w:r w:rsidR="001454C8">
        <w:rPr>
          <w:b/>
          <w:bCs/>
          <w:i/>
          <w:iCs/>
          <w:sz w:val="24"/>
        </w:rPr>
        <w:t>,SHETL</w:t>
      </w:r>
      <w:r w:rsidR="0018117E">
        <w:rPr>
          <w:b/>
          <w:bCs/>
          <w:i/>
          <w:iCs/>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A54C27" w14:paraId="50B60756" w14:textId="77777777" w:rsidTr="00022D53">
        <w:trPr>
          <w:cantSplit/>
          <w:tblHeader/>
        </w:trPr>
        <w:tc>
          <w:tcPr>
            <w:tcW w:w="2552" w:type="dxa"/>
            <w:shd w:val="pct10" w:color="auto" w:fill="FFFFFF"/>
          </w:tcPr>
          <w:p w14:paraId="24F2F0E0" w14:textId="77777777" w:rsidR="00A54C27" w:rsidRDefault="00A54C27">
            <w:r>
              <w:t>Status</w:t>
            </w:r>
          </w:p>
        </w:tc>
        <w:tc>
          <w:tcPr>
            <w:tcW w:w="4678" w:type="dxa"/>
            <w:shd w:val="pct10" w:color="auto" w:fill="FFFFFF"/>
          </w:tcPr>
          <w:p w14:paraId="170F7813" w14:textId="77777777" w:rsidR="00A54C27" w:rsidRDefault="00A54C27">
            <w:r>
              <w:t>Request Description</w:t>
            </w:r>
          </w:p>
        </w:tc>
        <w:tc>
          <w:tcPr>
            <w:tcW w:w="992" w:type="dxa"/>
            <w:shd w:val="pct10" w:color="auto" w:fill="FFFFFF"/>
          </w:tcPr>
          <w:p w14:paraId="477E3B4E" w14:textId="77777777" w:rsidR="00A54C27" w:rsidRDefault="00A54C27">
            <w:r>
              <w:t>*Final?</w:t>
            </w:r>
          </w:p>
        </w:tc>
      </w:tr>
      <w:tr w:rsidR="00A54C27" w14:paraId="3B4BDC8C" w14:textId="77777777" w:rsidTr="00963BCF">
        <w:trPr>
          <w:cantSplit/>
        </w:trPr>
        <w:tc>
          <w:tcPr>
            <w:tcW w:w="2552" w:type="dxa"/>
          </w:tcPr>
          <w:p w14:paraId="72444C93" w14:textId="642AE794" w:rsidR="00A54C27" w:rsidRDefault="00097877">
            <w:r>
              <w:t xml:space="preserve">Request </w:t>
            </w:r>
            <w:r w:rsidR="007C5929">
              <w:t>–</w:t>
            </w:r>
            <w:r>
              <w:t xml:space="preserve"> </w:t>
            </w:r>
            <w:r w:rsidR="00A54C27">
              <w:t xml:space="preserve">Initial </w:t>
            </w:r>
          </w:p>
          <w:p w14:paraId="413A978B" w14:textId="77777777" w:rsidR="00A54C27" w:rsidRDefault="00A54C27">
            <w:r>
              <w:t>(Set by TO)</w:t>
            </w:r>
          </w:p>
          <w:p w14:paraId="7FD477F3" w14:textId="77777777" w:rsidR="00A54C27" w:rsidRDefault="00A54C27"/>
          <w:p w14:paraId="150A97EC" w14:textId="77777777" w:rsidR="00A54C27" w:rsidRDefault="00A54C27"/>
          <w:p w14:paraId="5272E8EA" w14:textId="77777777" w:rsidR="00A54C27" w:rsidRDefault="00A54C27">
            <w:pPr>
              <w:rPr>
                <w:color w:val="0000FF"/>
              </w:rPr>
            </w:pPr>
          </w:p>
        </w:tc>
        <w:tc>
          <w:tcPr>
            <w:tcW w:w="4678" w:type="dxa"/>
          </w:tcPr>
          <w:p w14:paraId="1D5E2AFB" w14:textId="6C1BCDD6" w:rsidR="00A54C27" w:rsidRDefault="00A54C27">
            <w:r>
              <w:t>Initial Outage request before submission to</w:t>
            </w:r>
            <w:r w:rsidR="007D3CA2">
              <w:t xml:space="preserve"> The Company</w:t>
            </w:r>
            <w:r>
              <w:t>. This is used while a</w:t>
            </w:r>
            <w:r w:rsidR="005837CA">
              <w:t xml:space="preserve"> </w:t>
            </w:r>
            <w:r>
              <w:t xml:space="preserve">TO is assessing its requests before submitting to </w:t>
            </w:r>
            <w:r w:rsidR="00F320CA">
              <w:t>The</w:t>
            </w:r>
            <w:r w:rsidR="007D3CA2">
              <w:t xml:space="preserve"> Company</w:t>
            </w:r>
            <w:r>
              <w:t>. SP</w:t>
            </w:r>
            <w:r w:rsidR="00A05F01">
              <w:t>T</w:t>
            </w:r>
            <w:r>
              <w:t xml:space="preserve"> will not use this code, as SP</w:t>
            </w:r>
            <w:r w:rsidR="00A05F01">
              <w:t>T</w:t>
            </w:r>
            <w:r>
              <w:t>’s own systems will manage this.</w:t>
            </w:r>
          </w:p>
          <w:p w14:paraId="40A3AE15" w14:textId="77777777" w:rsidR="00A54C27" w:rsidRDefault="00A54C27">
            <w:pPr>
              <w:rPr>
                <w:i/>
                <w:color w:val="0000FF"/>
              </w:rPr>
            </w:pPr>
          </w:p>
        </w:tc>
        <w:tc>
          <w:tcPr>
            <w:tcW w:w="992" w:type="dxa"/>
          </w:tcPr>
          <w:p w14:paraId="625A3FBB" w14:textId="77777777" w:rsidR="00A54C27" w:rsidRDefault="00A54C27">
            <w:r>
              <w:t>No</w:t>
            </w:r>
          </w:p>
        </w:tc>
      </w:tr>
      <w:tr w:rsidR="00A54C27" w14:paraId="57869633" w14:textId="77777777" w:rsidTr="00963BCF">
        <w:trPr>
          <w:cantSplit/>
        </w:trPr>
        <w:tc>
          <w:tcPr>
            <w:tcW w:w="2552" w:type="dxa"/>
          </w:tcPr>
          <w:p w14:paraId="6858CB1C" w14:textId="5D03106D" w:rsidR="00A54C27" w:rsidRDefault="00097877">
            <w:r>
              <w:t xml:space="preserve">Request </w:t>
            </w:r>
            <w:r w:rsidR="007C5929">
              <w:t>–</w:t>
            </w:r>
            <w:r>
              <w:t xml:space="preserve"> </w:t>
            </w:r>
            <w:r w:rsidR="00A54C27">
              <w:t>With SO</w:t>
            </w:r>
          </w:p>
          <w:p w14:paraId="3174F2B9" w14:textId="0E307A81" w:rsidR="00A54C27" w:rsidRPr="000D0D3B" w:rsidRDefault="000D0D3B" w:rsidP="002B1459">
            <w:r>
              <w:t>(</w:t>
            </w:r>
            <w:r w:rsidR="00A54C27" w:rsidRPr="000D0D3B">
              <w:t xml:space="preserve">Sent by TO </w:t>
            </w:r>
            <w:proofErr w:type="spellStart"/>
            <w:r w:rsidR="00A54C27" w:rsidRPr="000D0D3B">
              <w:t>to</w:t>
            </w:r>
            <w:proofErr w:type="spellEnd"/>
            <w:r w:rsidR="00835935">
              <w:t xml:space="preserve"> </w:t>
            </w:r>
            <w:r w:rsidR="007D3CA2">
              <w:t>The Company</w:t>
            </w:r>
            <w:r>
              <w:t>)</w:t>
            </w:r>
          </w:p>
        </w:tc>
        <w:tc>
          <w:tcPr>
            <w:tcW w:w="4678" w:type="dxa"/>
          </w:tcPr>
          <w:p w14:paraId="6E907F37" w14:textId="68C1B5C5" w:rsidR="00A54C27" w:rsidRDefault="00A54C27" w:rsidP="002B1459">
            <w:pPr>
              <w:rPr>
                <w:i/>
                <w:color w:val="FF0000"/>
              </w:rPr>
            </w:pPr>
            <w:r>
              <w:t xml:space="preserve">With </w:t>
            </w:r>
            <w:r w:rsidR="00835935">
              <w:t xml:space="preserve">The Company </w:t>
            </w:r>
            <w:r>
              <w:t xml:space="preserve">for assessment. This is </w:t>
            </w:r>
            <w:r w:rsidR="00835935">
              <w:t xml:space="preserve">The Company </w:t>
            </w:r>
            <w:r>
              <w:t xml:space="preserve">‘INBOX’. </w:t>
            </w:r>
            <w:r w:rsidR="00835935">
              <w:t xml:space="preserve">The Company </w:t>
            </w:r>
            <w:r>
              <w:t>will assess all Outages that are given this status whether for the first time or subsequent updates. Outages that have acceptable actual dates can be accepted directly into the plan by</w:t>
            </w:r>
            <w:r w:rsidR="00835935">
              <w:t xml:space="preserve"> The Company</w:t>
            </w:r>
            <w:r>
              <w:t>.</w:t>
            </w:r>
          </w:p>
        </w:tc>
        <w:tc>
          <w:tcPr>
            <w:tcW w:w="992" w:type="dxa"/>
          </w:tcPr>
          <w:p w14:paraId="386D6348" w14:textId="77777777" w:rsidR="00A54C27" w:rsidRDefault="00A54C27">
            <w:r>
              <w:t>No</w:t>
            </w:r>
          </w:p>
        </w:tc>
      </w:tr>
      <w:tr w:rsidR="00A54C27" w14:paraId="0B325144" w14:textId="77777777" w:rsidTr="00963BCF">
        <w:trPr>
          <w:cantSplit/>
        </w:trPr>
        <w:tc>
          <w:tcPr>
            <w:tcW w:w="2552" w:type="dxa"/>
          </w:tcPr>
          <w:p w14:paraId="613D0295" w14:textId="599A0282" w:rsidR="00A54C27" w:rsidRDefault="00097877">
            <w:r>
              <w:t xml:space="preserve">Request </w:t>
            </w:r>
            <w:r w:rsidR="007C5929">
              <w:t>–</w:t>
            </w:r>
            <w:r>
              <w:t xml:space="preserve"> </w:t>
            </w:r>
            <w:r w:rsidR="00A54C27">
              <w:t>Rejected</w:t>
            </w:r>
          </w:p>
          <w:p w14:paraId="7C990915" w14:textId="354E0588" w:rsidR="00A54C27" w:rsidRDefault="00A54C27" w:rsidP="002B1459">
            <w:r>
              <w:t xml:space="preserve">(Set by </w:t>
            </w:r>
            <w:r w:rsidR="00F320CA">
              <w:t>The</w:t>
            </w:r>
            <w:r w:rsidR="00835935">
              <w:t xml:space="preserve"> Company</w:t>
            </w:r>
            <w:r>
              <w:t>)</w:t>
            </w:r>
          </w:p>
        </w:tc>
        <w:tc>
          <w:tcPr>
            <w:tcW w:w="4678" w:type="dxa"/>
          </w:tcPr>
          <w:p w14:paraId="15FE6D9B" w14:textId="1F99C914" w:rsidR="00A54C27" w:rsidRDefault="00A54C27">
            <w:r>
              <w:t xml:space="preserve">Outage request that will not be placed but may still </w:t>
            </w:r>
            <w:proofErr w:type="spellStart"/>
            <w:r>
              <w:t>required</w:t>
            </w:r>
            <w:proofErr w:type="spellEnd"/>
            <w:r>
              <w:t xml:space="preserve"> by TO. </w:t>
            </w:r>
            <w:r w:rsidR="00835935">
              <w:t xml:space="preserve">The Company </w:t>
            </w:r>
            <w:r>
              <w:t>shall discuss with TO before setting to this status.</w:t>
            </w:r>
          </w:p>
          <w:p w14:paraId="5CBF9A44" w14:textId="77777777" w:rsidR="00A54C27" w:rsidRDefault="00A54C27"/>
        </w:tc>
        <w:tc>
          <w:tcPr>
            <w:tcW w:w="992" w:type="dxa"/>
          </w:tcPr>
          <w:p w14:paraId="3D8DFD11" w14:textId="77777777" w:rsidR="00A54C27" w:rsidRDefault="00A54C27">
            <w:r>
              <w:t>Yes</w:t>
            </w:r>
          </w:p>
        </w:tc>
      </w:tr>
      <w:tr w:rsidR="00A54C27" w14:paraId="61A9E2E6" w14:textId="77777777" w:rsidTr="00963BCF">
        <w:trPr>
          <w:cantSplit/>
        </w:trPr>
        <w:tc>
          <w:tcPr>
            <w:tcW w:w="2552" w:type="dxa"/>
          </w:tcPr>
          <w:p w14:paraId="24645A3F" w14:textId="045F1810" w:rsidR="00A54C27" w:rsidRDefault="00097877">
            <w:r>
              <w:t xml:space="preserve">Request </w:t>
            </w:r>
            <w:r w:rsidR="007C5929">
              <w:t>–</w:t>
            </w:r>
            <w:r>
              <w:t xml:space="preserve"> </w:t>
            </w:r>
            <w:r w:rsidR="00A54C27">
              <w:t>Cancelled</w:t>
            </w:r>
          </w:p>
          <w:p w14:paraId="38E6F3BC" w14:textId="4F2AC154" w:rsidR="00A54C27" w:rsidRDefault="00A54C27" w:rsidP="002B1459">
            <w:r>
              <w:t>(Normally set by TO but can be set by</w:t>
            </w:r>
            <w:r w:rsidR="003D4507">
              <w:t xml:space="preserve"> </w:t>
            </w:r>
            <w:r w:rsidR="00835935">
              <w:t>The Company</w:t>
            </w:r>
            <w:r>
              <w:t>)</w:t>
            </w:r>
          </w:p>
        </w:tc>
        <w:tc>
          <w:tcPr>
            <w:tcW w:w="4678" w:type="dxa"/>
          </w:tcPr>
          <w:p w14:paraId="0F214CC4" w14:textId="77777777" w:rsidR="00A54C27" w:rsidRDefault="00A54C27">
            <w:r>
              <w:t>An Outage request for a new Outage or a change to an existing Outage that is no longer required. If the request is for a change to an existing Outage the existing Outage will remain unchanged.</w:t>
            </w:r>
          </w:p>
        </w:tc>
        <w:tc>
          <w:tcPr>
            <w:tcW w:w="992" w:type="dxa"/>
          </w:tcPr>
          <w:p w14:paraId="0B8AAA09" w14:textId="77777777" w:rsidR="00A54C27" w:rsidRDefault="00A54C27">
            <w:r>
              <w:t>Yes</w:t>
            </w:r>
          </w:p>
        </w:tc>
      </w:tr>
      <w:tr w:rsidR="00A54C27" w14:paraId="1F6C5273" w14:textId="77777777" w:rsidTr="00963BCF">
        <w:trPr>
          <w:cantSplit/>
        </w:trPr>
        <w:tc>
          <w:tcPr>
            <w:tcW w:w="2552" w:type="dxa"/>
          </w:tcPr>
          <w:p w14:paraId="4D728445" w14:textId="3647911A" w:rsidR="00A54C27" w:rsidRDefault="00097877">
            <w:r>
              <w:t xml:space="preserve">Request </w:t>
            </w:r>
            <w:r w:rsidR="007C5929">
              <w:t>–</w:t>
            </w:r>
            <w:r>
              <w:t xml:space="preserve"> </w:t>
            </w:r>
            <w:r w:rsidR="00A54C27">
              <w:t xml:space="preserve">In Plan </w:t>
            </w:r>
          </w:p>
          <w:p w14:paraId="3D49286D" w14:textId="0E2232FA" w:rsidR="00A54C27" w:rsidRDefault="00A54C27">
            <w:r>
              <w:t xml:space="preserve">(Set by </w:t>
            </w:r>
            <w:r w:rsidR="00F320CA">
              <w:t>The</w:t>
            </w:r>
            <w:r w:rsidR="003D4507">
              <w:t xml:space="preserve"> Company</w:t>
            </w:r>
            <w:r>
              <w:t>)</w:t>
            </w:r>
          </w:p>
          <w:p w14:paraId="3AA0C3E0" w14:textId="77777777" w:rsidR="00A54C27" w:rsidRDefault="00A54C27"/>
        </w:tc>
        <w:tc>
          <w:tcPr>
            <w:tcW w:w="4678" w:type="dxa"/>
          </w:tcPr>
          <w:p w14:paraId="44873FE4" w14:textId="50DEED1F" w:rsidR="00A54C27" w:rsidRDefault="00A54C27">
            <w:r>
              <w:t>The Outage Request is in the Plan. This is set automatically by agreeing any request Outage into the Plan</w:t>
            </w:r>
          </w:p>
        </w:tc>
        <w:tc>
          <w:tcPr>
            <w:tcW w:w="992" w:type="dxa"/>
          </w:tcPr>
          <w:p w14:paraId="13AAEDAA" w14:textId="77777777" w:rsidR="00A54C27" w:rsidRDefault="00A54C27">
            <w:r>
              <w:t>Yes</w:t>
            </w:r>
          </w:p>
        </w:tc>
      </w:tr>
    </w:tbl>
    <w:p w14:paraId="19A3C864" w14:textId="77777777" w:rsidR="00A54C27" w:rsidRDefault="00A54C27"/>
    <w:p w14:paraId="3B4B6A29" w14:textId="327DC34C" w:rsidR="00A54C27" w:rsidRDefault="00A54C27">
      <w:r>
        <w:t>*</w:t>
      </w:r>
      <w:del w:id="163" w:author="Keith Jones (NESO)" w:date="2024-12-13T10:26:00Z" w16du:dateUtc="2024-12-13T10:26:00Z">
        <w:r w:rsidDel="00DC503C">
          <w:delText>Final</w:delText>
        </w:r>
        <w:r w:rsidR="00AE62D9" w:rsidDel="00DC503C">
          <w:delText xml:space="preserve"> </w:delText>
        </w:r>
        <w:r w:rsidDel="00DC503C">
          <w:delText>?-</w:delText>
        </w:r>
      </w:del>
      <w:ins w:id="164" w:author="Keith Jones (NESO)" w:date="2024-12-13T10:26:00Z" w16du:dateUtc="2024-12-13T10:26:00Z">
        <w:r w:rsidR="00DC503C">
          <w:t>Note:</w:t>
        </w:r>
      </w:ins>
      <w:r>
        <w:t xml:space="preserve"> If a status is Final then another request with a different request identification can be raised against a planned Outage with the same planned Outage identification.</w:t>
      </w:r>
    </w:p>
    <w:p w14:paraId="57348BD2" w14:textId="77777777" w:rsidR="0018117E" w:rsidDel="00B95CDB" w:rsidRDefault="0018117E">
      <w:pPr>
        <w:rPr>
          <w:del w:id="165" w:author="Keith Jones (NESO)" w:date="2024-12-13T10:40:00Z" w16du:dateUtc="2024-12-13T10:40:00Z"/>
        </w:rPr>
      </w:pPr>
    </w:p>
    <w:p w14:paraId="15E4EAD5" w14:textId="77777777" w:rsidR="0018117E" w:rsidDel="000F7720" w:rsidRDefault="0018117E">
      <w:pPr>
        <w:rPr>
          <w:del w:id="166" w:author="Keith Jones (NESO)" w:date="2024-12-13T10:40:00Z" w16du:dateUtc="2024-12-13T10:40:00Z"/>
        </w:rPr>
      </w:pPr>
    </w:p>
    <w:p w14:paraId="0A11A44E" w14:textId="77777777" w:rsidR="0018117E" w:rsidDel="000F7720" w:rsidRDefault="0018117E">
      <w:pPr>
        <w:rPr>
          <w:del w:id="167" w:author="Keith Jones (NESO)" w:date="2024-12-13T10:40:00Z" w16du:dateUtc="2024-12-13T10:40:00Z"/>
        </w:rPr>
      </w:pPr>
    </w:p>
    <w:p w14:paraId="61D8FD48" w14:textId="77777777" w:rsidR="0018117E" w:rsidDel="000F7720" w:rsidRDefault="0018117E">
      <w:pPr>
        <w:rPr>
          <w:del w:id="168" w:author="Keith Jones (NESO)" w:date="2024-12-13T10:40:00Z" w16du:dateUtc="2024-12-13T10:40:00Z"/>
        </w:rPr>
      </w:pPr>
    </w:p>
    <w:p w14:paraId="5C798ECB" w14:textId="77777777" w:rsidR="001454C8" w:rsidRDefault="001454C8" w:rsidP="0018117E">
      <w:pPr>
        <w:rPr>
          <w:b/>
          <w:bCs/>
          <w:i/>
          <w:iCs/>
          <w:sz w:val="24"/>
        </w:rPr>
      </w:pPr>
    </w:p>
    <w:p w14:paraId="3E67E135" w14:textId="77777777" w:rsidR="0018117E" w:rsidRDefault="0018117E" w:rsidP="0018117E">
      <w:pPr>
        <w:rPr>
          <w:b/>
          <w:bCs/>
          <w:i/>
          <w:iCs/>
          <w:sz w:val="24"/>
        </w:rPr>
      </w:pPr>
      <w:r>
        <w:rPr>
          <w:b/>
          <w:bCs/>
          <w:i/>
          <w:iCs/>
          <w:sz w:val="24"/>
        </w:rPr>
        <w:t>C.1.2 Pending Outage status codes (As used by NGET)</w:t>
      </w:r>
    </w:p>
    <w:p w14:paraId="32377177" w14:textId="77777777" w:rsidR="0018117E" w:rsidRDefault="0018117E"/>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18117E" w14:paraId="74AE00DA" w14:textId="77777777" w:rsidTr="00022D53">
        <w:trPr>
          <w:cantSplit/>
          <w:tblHeader/>
        </w:trPr>
        <w:tc>
          <w:tcPr>
            <w:tcW w:w="2552" w:type="dxa"/>
            <w:shd w:val="pct10" w:color="auto" w:fill="FFFFFF"/>
          </w:tcPr>
          <w:p w14:paraId="1408B973" w14:textId="77777777" w:rsidR="0018117E" w:rsidRDefault="0018117E" w:rsidP="004B62C1">
            <w:r>
              <w:t>Status</w:t>
            </w:r>
          </w:p>
        </w:tc>
        <w:tc>
          <w:tcPr>
            <w:tcW w:w="4678" w:type="dxa"/>
            <w:shd w:val="pct10" w:color="auto" w:fill="FFFFFF"/>
          </w:tcPr>
          <w:p w14:paraId="2DBF34BD" w14:textId="77777777" w:rsidR="0018117E" w:rsidRDefault="0018117E" w:rsidP="004B62C1">
            <w:r>
              <w:t>Request Description</w:t>
            </w:r>
          </w:p>
        </w:tc>
        <w:tc>
          <w:tcPr>
            <w:tcW w:w="992" w:type="dxa"/>
            <w:shd w:val="pct10" w:color="auto" w:fill="FFFFFF"/>
          </w:tcPr>
          <w:p w14:paraId="1B5706D6" w14:textId="77777777" w:rsidR="0018117E" w:rsidRDefault="0018117E" w:rsidP="004B62C1">
            <w:r>
              <w:t>*Final?</w:t>
            </w:r>
          </w:p>
        </w:tc>
      </w:tr>
      <w:tr w:rsidR="0018117E" w14:paraId="588C8493" w14:textId="77777777" w:rsidTr="004B62C1">
        <w:trPr>
          <w:cantSplit/>
        </w:trPr>
        <w:tc>
          <w:tcPr>
            <w:tcW w:w="2552" w:type="dxa"/>
          </w:tcPr>
          <w:p w14:paraId="5263A57A" w14:textId="77777777" w:rsidR="0018117E" w:rsidRDefault="0018117E" w:rsidP="004B62C1">
            <w:pPr>
              <w:rPr>
                <w:color w:val="0000FF"/>
              </w:rPr>
            </w:pPr>
            <w:r>
              <w:t>Pending – Awaiting Agreement</w:t>
            </w:r>
          </w:p>
        </w:tc>
        <w:tc>
          <w:tcPr>
            <w:tcW w:w="4678" w:type="dxa"/>
          </w:tcPr>
          <w:p w14:paraId="53D023F1" w14:textId="133BAB83" w:rsidR="0018117E" w:rsidRPr="00022D53" w:rsidRDefault="0018117E" w:rsidP="004B62C1">
            <w:pPr>
              <w:rPr>
                <w:i/>
                <w:color w:val="0000FF"/>
              </w:rPr>
            </w:pPr>
            <w:r w:rsidRPr="00C66992">
              <w:t>The status of a change requested by the TO, yet to be approved by</w:t>
            </w:r>
            <w:r w:rsidR="003D4507">
              <w:t xml:space="preserve"> The Company</w:t>
            </w:r>
            <w:r w:rsidRPr="00C66992">
              <w:t>.  This could be a new outage, a change to the details of an existing outage, or request to remove an outage from the plan.</w:t>
            </w:r>
          </w:p>
        </w:tc>
        <w:tc>
          <w:tcPr>
            <w:tcW w:w="992" w:type="dxa"/>
          </w:tcPr>
          <w:p w14:paraId="72FFC098" w14:textId="77777777" w:rsidR="0018117E" w:rsidRDefault="0018117E" w:rsidP="004B62C1"/>
        </w:tc>
      </w:tr>
      <w:tr w:rsidR="0018117E" w14:paraId="4077AA0D" w14:textId="77777777" w:rsidTr="004B62C1">
        <w:trPr>
          <w:cantSplit/>
        </w:trPr>
        <w:tc>
          <w:tcPr>
            <w:tcW w:w="2552" w:type="dxa"/>
          </w:tcPr>
          <w:p w14:paraId="21C6D0E6" w14:textId="77777777" w:rsidR="0018117E" w:rsidRPr="000D0D3B" w:rsidRDefault="0018117E" w:rsidP="004B62C1">
            <w:r>
              <w:t>Pending – Rejected Pending</w:t>
            </w:r>
          </w:p>
        </w:tc>
        <w:tc>
          <w:tcPr>
            <w:tcW w:w="4678" w:type="dxa"/>
          </w:tcPr>
          <w:p w14:paraId="6348C4B2" w14:textId="732F6D9E" w:rsidR="0018117E" w:rsidRDefault="0018117E" w:rsidP="004B62C1">
            <w:pPr>
              <w:rPr>
                <w:i/>
                <w:color w:val="FF0000"/>
              </w:rPr>
            </w:pPr>
            <w:r>
              <w:t xml:space="preserve">Status of a change submitted by the TO, which has been rejected by </w:t>
            </w:r>
            <w:r w:rsidR="003D4507">
              <w:t>The Company.</w:t>
            </w:r>
          </w:p>
        </w:tc>
        <w:tc>
          <w:tcPr>
            <w:tcW w:w="992" w:type="dxa"/>
          </w:tcPr>
          <w:p w14:paraId="79AEC2E4" w14:textId="77777777" w:rsidR="0018117E" w:rsidRDefault="0018117E" w:rsidP="004B62C1"/>
        </w:tc>
      </w:tr>
      <w:tr w:rsidR="0018117E" w14:paraId="0D194070" w14:textId="77777777" w:rsidTr="004B62C1">
        <w:trPr>
          <w:cantSplit/>
        </w:trPr>
        <w:tc>
          <w:tcPr>
            <w:tcW w:w="2552" w:type="dxa"/>
          </w:tcPr>
          <w:p w14:paraId="49C38D10" w14:textId="77777777" w:rsidR="0018117E" w:rsidRDefault="0018117E" w:rsidP="004B62C1">
            <w:r>
              <w:t>Pending – Editable</w:t>
            </w:r>
          </w:p>
        </w:tc>
        <w:tc>
          <w:tcPr>
            <w:tcW w:w="4678" w:type="dxa"/>
          </w:tcPr>
          <w:p w14:paraId="6E077E92" w14:textId="7D8D4CF7" w:rsidR="0018117E" w:rsidRDefault="0018117E" w:rsidP="004B62C1">
            <w:r>
              <w:t xml:space="preserve">Pending outage is in an editable state, whilst TO create / update booking, prior to submitting all details to </w:t>
            </w:r>
            <w:r w:rsidR="003D4507">
              <w:t>The Company.</w:t>
            </w:r>
          </w:p>
        </w:tc>
        <w:tc>
          <w:tcPr>
            <w:tcW w:w="992" w:type="dxa"/>
          </w:tcPr>
          <w:p w14:paraId="308F8620" w14:textId="77777777" w:rsidR="0018117E" w:rsidRDefault="0018117E" w:rsidP="004B62C1"/>
        </w:tc>
      </w:tr>
    </w:tbl>
    <w:p w14:paraId="1CC9AEC1" w14:textId="77777777" w:rsidR="0018117E" w:rsidRDefault="0018117E"/>
    <w:p w14:paraId="0041E015" w14:textId="77777777" w:rsidR="00A54C27" w:rsidRDefault="00A54C27">
      <w:pPr>
        <w:rPr>
          <w:ins w:id="169" w:author="Keith Jones (NESO)" w:date="2024-12-13T10:40:00Z" w16du:dateUtc="2024-12-13T10:40:00Z"/>
          <w:color w:val="FF0000"/>
        </w:rPr>
      </w:pPr>
    </w:p>
    <w:p w14:paraId="13628CDB" w14:textId="77777777" w:rsidR="00B95CDB" w:rsidRDefault="00B95CDB">
      <w:pPr>
        <w:rPr>
          <w:color w:val="FF0000"/>
        </w:rPr>
      </w:pPr>
    </w:p>
    <w:p w14:paraId="7A3E416B" w14:textId="3C10735E" w:rsidR="00A54C27" w:rsidRDefault="0070246B">
      <w:pPr>
        <w:rPr>
          <w:b/>
          <w:bCs/>
          <w:i/>
          <w:iCs/>
          <w:sz w:val="24"/>
        </w:rPr>
      </w:pPr>
      <w:r>
        <w:rPr>
          <w:b/>
          <w:bCs/>
          <w:i/>
          <w:iCs/>
          <w:sz w:val="24"/>
        </w:rPr>
        <w:lastRenderedPageBreak/>
        <w:t>C</w:t>
      </w:r>
      <w:r w:rsidR="00A54C27">
        <w:rPr>
          <w:b/>
          <w:bCs/>
          <w:i/>
          <w:iCs/>
          <w:sz w:val="24"/>
        </w:rPr>
        <w:t>.2 Planned Outage status codes</w:t>
      </w:r>
      <w:r w:rsidR="00CE299A">
        <w:rPr>
          <w:b/>
          <w:bCs/>
          <w:i/>
          <w:iCs/>
          <w:sz w:val="24"/>
        </w:rPr>
        <w:t xml:space="preserve"> (set by </w:t>
      </w:r>
      <w:r w:rsidR="00F320CA">
        <w:rPr>
          <w:b/>
          <w:bCs/>
          <w:i/>
          <w:iCs/>
          <w:sz w:val="24"/>
        </w:rPr>
        <w:t>The</w:t>
      </w:r>
      <w:r w:rsidR="003D4507">
        <w:rPr>
          <w:b/>
          <w:bCs/>
          <w:i/>
          <w:iCs/>
          <w:sz w:val="24"/>
        </w:rPr>
        <w:t xml:space="preserve"> Company</w:t>
      </w:r>
      <w:r w:rsidR="00CE299A">
        <w:rPr>
          <w:b/>
          <w:bCs/>
          <w:i/>
          <w:iCs/>
          <w:sz w:val="24"/>
        </w:rPr>
        <w:t>)</w:t>
      </w:r>
    </w:p>
    <w:p w14:paraId="4160A421" w14:textId="77777777" w:rsidR="00A54C27" w:rsidRDefault="00A54C27">
      <w:pP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812"/>
      </w:tblGrid>
      <w:tr w:rsidR="00A54C27" w14:paraId="31CE0199" w14:textId="77777777" w:rsidTr="00022D53">
        <w:tc>
          <w:tcPr>
            <w:tcW w:w="2376" w:type="dxa"/>
            <w:shd w:val="pct10" w:color="auto" w:fill="FFFFFF"/>
          </w:tcPr>
          <w:p w14:paraId="33854A66" w14:textId="77777777" w:rsidR="00A54C27" w:rsidRDefault="00A54C27">
            <w:r>
              <w:t>Status</w:t>
            </w:r>
          </w:p>
        </w:tc>
        <w:tc>
          <w:tcPr>
            <w:tcW w:w="5812" w:type="dxa"/>
            <w:shd w:val="pct10" w:color="auto" w:fill="FFFFFF"/>
          </w:tcPr>
          <w:p w14:paraId="1B83FEAD" w14:textId="77777777" w:rsidR="00A54C27" w:rsidRDefault="00A54C27">
            <w:r>
              <w:t>Description</w:t>
            </w:r>
          </w:p>
        </w:tc>
      </w:tr>
      <w:tr w:rsidR="00A54C27" w14:paraId="160E9D08" w14:textId="77777777">
        <w:tc>
          <w:tcPr>
            <w:tcW w:w="2376" w:type="dxa"/>
          </w:tcPr>
          <w:p w14:paraId="472020C0" w14:textId="72966743" w:rsidR="00A54C27" w:rsidRDefault="00A54C27">
            <w:pPr>
              <w:rPr>
                <w:color w:val="0000FF"/>
              </w:rPr>
            </w:pPr>
            <w:r>
              <w:t xml:space="preserve">Planned </w:t>
            </w:r>
            <w:r w:rsidR="007C5929">
              <w:t>–</w:t>
            </w:r>
            <w:r>
              <w:t xml:space="preserve"> Planned</w:t>
            </w:r>
          </w:p>
        </w:tc>
        <w:tc>
          <w:tcPr>
            <w:tcW w:w="5812" w:type="dxa"/>
          </w:tcPr>
          <w:p w14:paraId="36953B3E" w14:textId="77777777" w:rsidR="00A54C27" w:rsidRDefault="00A54C27">
            <w:pPr>
              <w:rPr>
                <w:color w:val="0000FF"/>
              </w:rPr>
            </w:pPr>
            <w:r>
              <w:t xml:space="preserve">An Outage that forms part of the plan. An Outage will first get this status when it goes into the plan for the first time either from an Outage Request </w:t>
            </w:r>
          </w:p>
        </w:tc>
      </w:tr>
      <w:tr w:rsidR="00A54C27" w14:paraId="22B22E93" w14:textId="77777777">
        <w:tc>
          <w:tcPr>
            <w:tcW w:w="2376" w:type="dxa"/>
          </w:tcPr>
          <w:p w14:paraId="49AAF7C6" w14:textId="0F0466DC" w:rsidR="00A54C27" w:rsidRDefault="00A54C27">
            <w:r>
              <w:t xml:space="preserve">Planned </w:t>
            </w:r>
            <w:r w:rsidR="007C5929">
              <w:t>–</w:t>
            </w:r>
            <w:r>
              <w:t xml:space="preserve"> Started</w:t>
            </w:r>
          </w:p>
        </w:tc>
        <w:tc>
          <w:tcPr>
            <w:tcW w:w="5812" w:type="dxa"/>
          </w:tcPr>
          <w:p w14:paraId="3EF045CA" w14:textId="77777777" w:rsidR="00A54C27" w:rsidRDefault="00A54C27">
            <w:r>
              <w:t>An Outage that has started and actual start dates have been entered. Note it is only possible to update the end date at this status.</w:t>
            </w:r>
          </w:p>
        </w:tc>
      </w:tr>
      <w:tr w:rsidR="00A54C27" w14:paraId="5BC0D040" w14:textId="77777777">
        <w:tc>
          <w:tcPr>
            <w:tcW w:w="2376" w:type="dxa"/>
          </w:tcPr>
          <w:p w14:paraId="28B18F3A" w14:textId="36EAC097" w:rsidR="00A54C27" w:rsidRDefault="00A54C27">
            <w:r>
              <w:t xml:space="preserve">Planned </w:t>
            </w:r>
            <w:r w:rsidR="007C5929">
              <w:t>–</w:t>
            </w:r>
            <w:r>
              <w:t xml:space="preserve"> Complete</w:t>
            </w:r>
          </w:p>
        </w:tc>
        <w:tc>
          <w:tcPr>
            <w:tcW w:w="5812" w:type="dxa"/>
          </w:tcPr>
          <w:p w14:paraId="3ED06509" w14:textId="77777777" w:rsidR="00A54C27" w:rsidRDefault="00A54C27">
            <w:r>
              <w:t>An Outage that has been completed and actual start and end dates have been entered. Note it is NOT possible to update any dates at this status.</w:t>
            </w:r>
          </w:p>
        </w:tc>
      </w:tr>
      <w:tr w:rsidR="00A54C27" w14:paraId="3C3C8A6A" w14:textId="77777777">
        <w:tc>
          <w:tcPr>
            <w:tcW w:w="2376" w:type="dxa"/>
          </w:tcPr>
          <w:p w14:paraId="0F021A1E" w14:textId="77777777" w:rsidR="00A54C27" w:rsidRDefault="00A54C27">
            <w:r>
              <w:t>Planned – Not Taken</w:t>
            </w:r>
          </w:p>
        </w:tc>
        <w:tc>
          <w:tcPr>
            <w:tcW w:w="5812" w:type="dxa"/>
          </w:tcPr>
          <w:p w14:paraId="5EB0B5D5" w14:textId="77777777" w:rsidR="00A54C27" w:rsidRDefault="00A54C27">
            <w:r>
              <w:t xml:space="preserve">An Outage that has not been taken. If </w:t>
            </w:r>
            <w:proofErr w:type="gramStart"/>
            <w:r>
              <w:t>necessary</w:t>
            </w:r>
            <w:proofErr w:type="gramEnd"/>
            <w:r>
              <w:t xml:space="preserve"> the TO can then use an Outage  Request to make suggestions </w:t>
            </w:r>
          </w:p>
        </w:tc>
      </w:tr>
      <w:tr w:rsidR="00A54C27" w14:paraId="45112620" w14:textId="77777777">
        <w:tc>
          <w:tcPr>
            <w:tcW w:w="2376" w:type="dxa"/>
          </w:tcPr>
          <w:p w14:paraId="7996DCC5" w14:textId="77777777" w:rsidR="00A54C27" w:rsidRDefault="00A54C27">
            <w:r>
              <w:t>Planned – Cancelled</w:t>
            </w:r>
          </w:p>
        </w:tc>
        <w:tc>
          <w:tcPr>
            <w:tcW w:w="5812" w:type="dxa"/>
          </w:tcPr>
          <w:p w14:paraId="2BA070B9" w14:textId="295C27FE" w:rsidR="00A54C27" w:rsidRDefault="00A54C27" w:rsidP="002B1459">
            <w:r>
              <w:t xml:space="preserve">An Outage that has been cancelled but a record that is retained for history. </w:t>
            </w:r>
            <w:r w:rsidR="00CE299A">
              <w:t xml:space="preserve">This status can be set by NEGT directly by changing the planned Outage status or by accepting an Outage request submitted from TO. </w:t>
            </w:r>
            <w:r>
              <w:t xml:space="preserve">An Outage is usually cancelled by the TO either by submitting a file request to cancel an Outage or by submitting via the screen a direct cancellation of a planned Outage to be agreed by </w:t>
            </w:r>
            <w:r w:rsidR="003D4507">
              <w:t>The Company.</w:t>
            </w:r>
          </w:p>
        </w:tc>
      </w:tr>
      <w:tr w:rsidR="00097877" w14:paraId="05B7FC92" w14:textId="77777777">
        <w:tc>
          <w:tcPr>
            <w:tcW w:w="2376" w:type="dxa"/>
          </w:tcPr>
          <w:p w14:paraId="3DF066F4" w14:textId="66EB434F" w:rsidR="00097877" w:rsidRDefault="00097877">
            <w:r>
              <w:t xml:space="preserve">Planned </w:t>
            </w:r>
            <w:r w:rsidR="007C5929">
              <w:t>–</w:t>
            </w:r>
            <w:r>
              <w:t xml:space="preserve"> TBA</w:t>
            </w:r>
          </w:p>
        </w:tc>
        <w:tc>
          <w:tcPr>
            <w:tcW w:w="5812" w:type="dxa"/>
          </w:tcPr>
          <w:p w14:paraId="4AAA6380" w14:textId="269CE945" w:rsidR="00097877" w:rsidRDefault="003C5327" w:rsidP="002B1459">
            <w:r w:rsidRPr="00C66992">
              <w:t>A previously Planned booking, which</w:t>
            </w:r>
            <w:r w:rsidR="001B3479" w:rsidRPr="00C66992">
              <w:t>,</w:t>
            </w:r>
            <w:r w:rsidRPr="00C66992">
              <w:t xml:space="preserve"> has been removed from the plan. Currently with TO </w:t>
            </w:r>
            <w:proofErr w:type="spellStart"/>
            <w:r w:rsidRPr="00C66992">
              <w:t>to</w:t>
            </w:r>
            <w:proofErr w:type="spellEnd"/>
            <w:r w:rsidRPr="00C66992">
              <w:t xml:space="preserve"> make a change, not yet resubmitted to </w:t>
            </w:r>
            <w:r w:rsidR="001E5CEE">
              <w:t xml:space="preserve">The Company </w:t>
            </w:r>
            <w:r w:rsidRPr="00C66992">
              <w:t>for approval.</w:t>
            </w:r>
          </w:p>
        </w:tc>
      </w:tr>
      <w:tr w:rsidR="00097877" w14:paraId="40EE98CC" w14:textId="77777777">
        <w:tc>
          <w:tcPr>
            <w:tcW w:w="2376" w:type="dxa"/>
          </w:tcPr>
          <w:p w14:paraId="7E61230F" w14:textId="77777777" w:rsidR="00097877" w:rsidRDefault="00097877"/>
        </w:tc>
        <w:tc>
          <w:tcPr>
            <w:tcW w:w="5812" w:type="dxa"/>
          </w:tcPr>
          <w:p w14:paraId="6F8AF53A" w14:textId="77777777" w:rsidR="00097877" w:rsidRDefault="00097877" w:rsidP="002B1459"/>
        </w:tc>
      </w:tr>
    </w:tbl>
    <w:p w14:paraId="1C68A526" w14:textId="1080432F" w:rsidR="00B95CDB" w:rsidRDefault="00B95CDB">
      <w:pPr>
        <w:rPr>
          <w:ins w:id="170" w:author="Keith Jones (NESO)" w:date="2024-12-13T10:41:00Z" w16du:dateUtc="2024-12-13T10:41:00Z"/>
        </w:rPr>
      </w:pPr>
    </w:p>
    <w:p w14:paraId="239E1866" w14:textId="77777777" w:rsidR="00B95CDB" w:rsidRDefault="00B95CDB">
      <w:pPr>
        <w:spacing w:after="0"/>
        <w:rPr>
          <w:ins w:id="171" w:author="Keith Jones (NESO)" w:date="2024-12-13T10:41:00Z" w16du:dateUtc="2024-12-13T10:41:00Z"/>
        </w:rPr>
      </w:pPr>
      <w:ins w:id="172" w:author="Keith Jones (NESO)" w:date="2024-12-13T10:41:00Z" w16du:dateUtc="2024-12-13T10:41:00Z">
        <w:r>
          <w:br w:type="page"/>
        </w:r>
      </w:ins>
    </w:p>
    <w:p w14:paraId="04F0447E" w14:textId="77777777" w:rsidR="00A54C27" w:rsidRDefault="00A54C27"/>
    <w:p w14:paraId="759470E1" w14:textId="77777777" w:rsidR="00A54C27" w:rsidRDefault="0070246B">
      <w:pPr>
        <w:rPr>
          <w:b/>
          <w:bCs/>
          <w:i/>
          <w:iCs/>
          <w:sz w:val="24"/>
        </w:rPr>
      </w:pPr>
      <w:r>
        <w:rPr>
          <w:b/>
          <w:bCs/>
          <w:i/>
          <w:iCs/>
          <w:sz w:val="24"/>
        </w:rPr>
        <w:t>C</w:t>
      </w:r>
      <w:r w:rsidR="00A54C27">
        <w:rPr>
          <w:b/>
          <w:bCs/>
          <w:i/>
          <w:iCs/>
          <w:sz w:val="24"/>
        </w:rPr>
        <w:t>.3 Work types</w:t>
      </w:r>
    </w:p>
    <w:p w14:paraId="5ABB4BEB" w14:textId="77777777" w:rsidR="00416BE3" w:rsidRDefault="00A54C27" w:rsidP="00416BE3">
      <w:r>
        <w:t>The following are the available work types. Several of these can be used when creating an Outage</w:t>
      </w:r>
      <w:r w:rsidR="00472ED3">
        <w:t xml:space="preserve"> (multiple selection)</w:t>
      </w:r>
    </w:p>
    <w:tbl>
      <w:tblPr>
        <w:tblW w:w="8085" w:type="dxa"/>
        <w:tblInd w:w="103" w:type="dxa"/>
        <w:tblLook w:val="0000" w:firstRow="0" w:lastRow="0" w:firstColumn="0" w:lastColumn="0" w:noHBand="0" w:noVBand="0"/>
      </w:tblPr>
      <w:tblGrid>
        <w:gridCol w:w="2273"/>
        <w:gridCol w:w="5812"/>
      </w:tblGrid>
      <w:tr w:rsidR="00416BE3" w:rsidRPr="000D456B" w14:paraId="1539437B" w14:textId="77777777" w:rsidTr="00CE1B7B">
        <w:tc>
          <w:tcPr>
            <w:tcW w:w="2273" w:type="dxa"/>
            <w:tcBorders>
              <w:top w:val="single" w:sz="4" w:space="0" w:color="auto"/>
              <w:left w:val="single" w:sz="4" w:space="0" w:color="auto"/>
              <w:bottom w:val="single" w:sz="4" w:space="0" w:color="auto"/>
              <w:right w:val="single" w:sz="4" w:space="0" w:color="auto"/>
            </w:tcBorders>
            <w:vAlign w:val="center"/>
          </w:tcPr>
          <w:p w14:paraId="5E5C4AAA" w14:textId="77777777" w:rsidR="00416BE3" w:rsidRPr="00695933" w:rsidRDefault="00416BE3" w:rsidP="00CE1B7B">
            <w:pPr>
              <w:spacing w:after="0"/>
              <w:jc w:val="center"/>
              <w:rPr>
                <w:rFonts w:cs="Arial"/>
                <w:b/>
                <w:bCs/>
                <w:lang w:eastAsia="en-GB"/>
              </w:rPr>
            </w:pPr>
            <w:r w:rsidRPr="00695933">
              <w:rPr>
                <w:rFonts w:cs="Arial"/>
                <w:b/>
                <w:bCs/>
                <w:lang w:eastAsia="en-GB"/>
              </w:rPr>
              <w:t>Code</w:t>
            </w:r>
          </w:p>
        </w:tc>
        <w:tc>
          <w:tcPr>
            <w:tcW w:w="5812" w:type="dxa"/>
            <w:tcBorders>
              <w:top w:val="single" w:sz="4" w:space="0" w:color="auto"/>
              <w:left w:val="nil"/>
              <w:bottom w:val="single" w:sz="4" w:space="0" w:color="auto"/>
              <w:right w:val="single" w:sz="4" w:space="0" w:color="auto"/>
            </w:tcBorders>
            <w:vAlign w:val="center"/>
          </w:tcPr>
          <w:p w14:paraId="15A942DD" w14:textId="77777777" w:rsidR="00416BE3" w:rsidRPr="00695933" w:rsidRDefault="00416BE3" w:rsidP="00CE1B7B">
            <w:pPr>
              <w:spacing w:after="0"/>
              <w:jc w:val="center"/>
              <w:rPr>
                <w:rFonts w:cs="Arial"/>
                <w:b/>
                <w:bCs/>
                <w:lang w:eastAsia="en-GB"/>
              </w:rPr>
            </w:pPr>
          </w:p>
          <w:p w14:paraId="1976C95E" w14:textId="77777777" w:rsidR="00416BE3" w:rsidRPr="00695933" w:rsidRDefault="00416BE3" w:rsidP="00CE1B7B">
            <w:pPr>
              <w:spacing w:after="0"/>
              <w:jc w:val="center"/>
              <w:rPr>
                <w:rFonts w:ascii="Times New Roman" w:hAnsi="Times New Roman"/>
                <w:sz w:val="24"/>
                <w:szCs w:val="24"/>
                <w:lang w:eastAsia="en-GB"/>
              </w:rPr>
            </w:pPr>
            <w:r w:rsidRPr="00695933">
              <w:rPr>
                <w:rFonts w:cs="Arial"/>
                <w:b/>
                <w:bCs/>
                <w:lang w:eastAsia="en-GB"/>
              </w:rPr>
              <w:t>Description</w:t>
            </w:r>
          </w:p>
          <w:p w14:paraId="7D17CDA6" w14:textId="77777777" w:rsidR="00416BE3" w:rsidRPr="00695933" w:rsidRDefault="00416BE3" w:rsidP="00CE1B7B">
            <w:pPr>
              <w:spacing w:after="0"/>
              <w:jc w:val="center"/>
              <w:rPr>
                <w:rFonts w:ascii="Times New Roman" w:hAnsi="Times New Roman"/>
                <w:sz w:val="24"/>
                <w:szCs w:val="24"/>
                <w:lang w:eastAsia="en-GB"/>
              </w:rPr>
            </w:pPr>
          </w:p>
        </w:tc>
      </w:tr>
      <w:tr w:rsidR="00416BE3" w:rsidRPr="000D456B" w14:paraId="1101D96B" w14:textId="77777777" w:rsidTr="00CE1B7B">
        <w:tc>
          <w:tcPr>
            <w:tcW w:w="2273" w:type="dxa"/>
            <w:tcBorders>
              <w:top w:val="nil"/>
              <w:left w:val="single" w:sz="4" w:space="0" w:color="auto"/>
              <w:bottom w:val="single" w:sz="4" w:space="0" w:color="auto"/>
              <w:right w:val="single" w:sz="4" w:space="0" w:color="auto"/>
            </w:tcBorders>
            <w:vAlign w:val="bottom"/>
          </w:tcPr>
          <w:p w14:paraId="50DE87FF" w14:textId="77777777" w:rsidR="00416BE3" w:rsidRPr="00695933" w:rsidRDefault="00416BE3" w:rsidP="00CE1B7B">
            <w:pPr>
              <w:spacing w:after="0"/>
              <w:rPr>
                <w:rFonts w:cs="Arial"/>
                <w:lang w:eastAsia="en-GB"/>
              </w:rPr>
            </w:pPr>
            <w:r w:rsidRPr="00695933">
              <w:rPr>
                <w:rFonts w:cs="Arial"/>
                <w:lang w:eastAsia="en-GB"/>
              </w:rPr>
              <w:t>ADR</w:t>
            </w:r>
          </w:p>
        </w:tc>
        <w:tc>
          <w:tcPr>
            <w:tcW w:w="5812" w:type="dxa"/>
            <w:tcBorders>
              <w:top w:val="nil"/>
              <w:left w:val="nil"/>
              <w:bottom w:val="single" w:sz="4" w:space="0" w:color="auto"/>
              <w:right w:val="single" w:sz="4" w:space="0" w:color="auto"/>
            </w:tcBorders>
            <w:vAlign w:val="bottom"/>
          </w:tcPr>
          <w:p w14:paraId="041411F7" w14:textId="77777777" w:rsidR="00416BE3" w:rsidRPr="00695933" w:rsidRDefault="00416BE3" w:rsidP="00CE1B7B">
            <w:pPr>
              <w:spacing w:after="0"/>
              <w:rPr>
                <w:rFonts w:cs="Arial"/>
                <w:lang w:eastAsia="en-GB"/>
              </w:rPr>
            </w:pPr>
            <w:r w:rsidRPr="00695933">
              <w:rPr>
                <w:rFonts w:cs="Arial"/>
                <w:lang w:eastAsia="en-GB"/>
              </w:rPr>
              <w:t>AD HOC REPAIRS/MAINTENANCE (O/S)</w:t>
            </w:r>
          </w:p>
        </w:tc>
      </w:tr>
      <w:tr w:rsidR="00416BE3" w:rsidRPr="000D456B" w14:paraId="5E41FB6F" w14:textId="77777777" w:rsidTr="00CE1B7B">
        <w:tc>
          <w:tcPr>
            <w:tcW w:w="2273" w:type="dxa"/>
            <w:tcBorders>
              <w:top w:val="nil"/>
              <w:left w:val="single" w:sz="4" w:space="0" w:color="auto"/>
              <w:bottom w:val="single" w:sz="4" w:space="0" w:color="auto"/>
              <w:right w:val="single" w:sz="4" w:space="0" w:color="auto"/>
            </w:tcBorders>
            <w:vAlign w:val="bottom"/>
          </w:tcPr>
          <w:p w14:paraId="0EFEA98D" w14:textId="77777777" w:rsidR="00416BE3" w:rsidRPr="00695933" w:rsidRDefault="00416BE3" w:rsidP="00CE1B7B">
            <w:pPr>
              <w:spacing w:after="0"/>
              <w:rPr>
                <w:rFonts w:cs="Arial"/>
                <w:lang w:eastAsia="en-GB"/>
              </w:rPr>
            </w:pPr>
            <w:r w:rsidRPr="00695933">
              <w:rPr>
                <w:rFonts w:cs="Arial"/>
                <w:lang w:eastAsia="en-GB"/>
              </w:rPr>
              <w:t>ANC</w:t>
            </w:r>
          </w:p>
        </w:tc>
        <w:tc>
          <w:tcPr>
            <w:tcW w:w="5812" w:type="dxa"/>
            <w:tcBorders>
              <w:top w:val="nil"/>
              <w:left w:val="nil"/>
              <w:bottom w:val="single" w:sz="4" w:space="0" w:color="auto"/>
              <w:right w:val="single" w:sz="4" w:space="0" w:color="auto"/>
            </w:tcBorders>
            <w:vAlign w:val="bottom"/>
          </w:tcPr>
          <w:p w14:paraId="5ABB4B3B" w14:textId="77777777" w:rsidR="00416BE3" w:rsidRPr="00695933" w:rsidRDefault="00416BE3" w:rsidP="00CE1B7B">
            <w:pPr>
              <w:spacing w:after="0"/>
              <w:rPr>
                <w:rFonts w:cs="Arial"/>
                <w:lang w:eastAsia="en-GB"/>
              </w:rPr>
            </w:pPr>
            <w:r w:rsidRPr="00695933">
              <w:rPr>
                <w:rFonts w:cs="Arial"/>
                <w:lang w:eastAsia="en-GB"/>
              </w:rPr>
              <w:t>Ancillary Equipment</w:t>
            </w:r>
          </w:p>
        </w:tc>
      </w:tr>
      <w:tr w:rsidR="00416BE3" w:rsidRPr="000D456B" w14:paraId="6E4A4B2D" w14:textId="77777777" w:rsidTr="00CE1B7B">
        <w:tc>
          <w:tcPr>
            <w:tcW w:w="2273" w:type="dxa"/>
            <w:tcBorders>
              <w:top w:val="nil"/>
              <w:left w:val="single" w:sz="4" w:space="0" w:color="auto"/>
              <w:bottom w:val="single" w:sz="4" w:space="0" w:color="auto"/>
              <w:right w:val="single" w:sz="4" w:space="0" w:color="auto"/>
            </w:tcBorders>
            <w:vAlign w:val="bottom"/>
          </w:tcPr>
          <w:p w14:paraId="2457CBD6" w14:textId="77777777" w:rsidR="00416BE3" w:rsidRPr="00695933" w:rsidRDefault="00416BE3" w:rsidP="00CE1B7B">
            <w:pPr>
              <w:spacing w:after="0"/>
              <w:rPr>
                <w:rFonts w:cs="Arial"/>
                <w:lang w:eastAsia="en-GB"/>
              </w:rPr>
            </w:pPr>
            <w:r w:rsidRPr="00695933">
              <w:rPr>
                <w:rFonts w:cs="Arial"/>
                <w:lang w:eastAsia="en-GB"/>
              </w:rPr>
              <w:t>AVC</w:t>
            </w:r>
          </w:p>
        </w:tc>
        <w:tc>
          <w:tcPr>
            <w:tcW w:w="5812" w:type="dxa"/>
            <w:tcBorders>
              <w:top w:val="nil"/>
              <w:left w:val="nil"/>
              <w:bottom w:val="single" w:sz="4" w:space="0" w:color="auto"/>
              <w:right w:val="single" w:sz="4" w:space="0" w:color="auto"/>
            </w:tcBorders>
            <w:vAlign w:val="bottom"/>
          </w:tcPr>
          <w:p w14:paraId="5733838B" w14:textId="77777777" w:rsidR="00416BE3" w:rsidRPr="00695933" w:rsidRDefault="00416BE3" w:rsidP="00CE1B7B">
            <w:pPr>
              <w:spacing w:after="0"/>
              <w:rPr>
                <w:rFonts w:cs="Arial"/>
                <w:lang w:eastAsia="en-GB"/>
              </w:rPr>
            </w:pPr>
            <w:r w:rsidRPr="00695933">
              <w:rPr>
                <w:rFonts w:cs="Arial"/>
                <w:lang w:eastAsia="en-GB"/>
              </w:rPr>
              <w:t>SGT AVC OUT OF SERVICE (O/S)</w:t>
            </w:r>
          </w:p>
        </w:tc>
      </w:tr>
      <w:tr w:rsidR="00416BE3" w:rsidRPr="000D456B" w14:paraId="32EE3619" w14:textId="77777777" w:rsidTr="00CE1B7B">
        <w:tc>
          <w:tcPr>
            <w:tcW w:w="2273" w:type="dxa"/>
            <w:tcBorders>
              <w:top w:val="nil"/>
              <w:left w:val="single" w:sz="4" w:space="0" w:color="auto"/>
              <w:bottom w:val="single" w:sz="4" w:space="0" w:color="auto"/>
              <w:right w:val="single" w:sz="4" w:space="0" w:color="auto"/>
            </w:tcBorders>
            <w:vAlign w:val="bottom"/>
          </w:tcPr>
          <w:p w14:paraId="3332FBD4" w14:textId="77777777" w:rsidR="00416BE3" w:rsidRPr="00695933" w:rsidRDefault="00416BE3" w:rsidP="00CE1B7B">
            <w:pPr>
              <w:spacing w:after="0"/>
              <w:rPr>
                <w:rFonts w:cs="Arial"/>
                <w:lang w:eastAsia="en-GB"/>
              </w:rPr>
            </w:pPr>
            <w:r w:rsidRPr="00695933">
              <w:rPr>
                <w:rFonts w:cs="Arial"/>
                <w:lang w:eastAsia="en-GB"/>
              </w:rPr>
              <w:t>CAP</w:t>
            </w:r>
          </w:p>
        </w:tc>
        <w:tc>
          <w:tcPr>
            <w:tcW w:w="5812" w:type="dxa"/>
            <w:tcBorders>
              <w:top w:val="nil"/>
              <w:left w:val="nil"/>
              <w:bottom w:val="single" w:sz="4" w:space="0" w:color="auto"/>
              <w:right w:val="single" w:sz="4" w:space="0" w:color="auto"/>
            </w:tcBorders>
            <w:vAlign w:val="bottom"/>
          </w:tcPr>
          <w:p w14:paraId="45F3BEDE" w14:textId="77777777" w:rsidR="00416BE3" w:rsidRPr="00695933" w:rsidRDefault="00416BE3" w:rsidP="00CE1B7B">
            <w:pPr>
              <w:spacing w:after="0"/>
              <w:rPr>
                <w:rFonts w:cs="Arial"/>
                <w:lang w:eastAsia="en-GB"/>
              </w:rPr>
            </w:pPr>
            <w:r w:rsidRPr="00695933">
              <w:rPr>
                <w:rFonts w:cs="Arial"/>
                <w:lang w:eastAsia="en-GB"/>
              </w:rPr>
              <w:t>Capability Declaration</w:t>
            </w:r>
          </w:p>
        </w:tc>
      </w:tr>
      <w:tr w:rsidR="00416BE3" w:rsidRPr="00B82B3B" w14:paraId="576A39B1" w14:textId="77777777" w:rsidTr="00CE1B7B">
        <w:tc>
          <w:tcPr>
            <w:tcW w:w="2273" w:type="dxa"/>
            <w:tcBorders>
              <w:top w:val="nil"/>
              <w:left w:val="single" w:sz="4" w:space="0" w:color="auto"/>
              <w:bottom w:val="single" w:sz="4" w:space="0" w:color="auto"/>
              <w:right w:val="single" w:sz="4" w:space="0" w:color="auto"/>
            </w:tcBorders>
            <w:vAlign w:val="bottom"/>
          </w:tcPr>
          <w:p w14:paraId="779E22B0" w14:textId="77777777" w:rsidR="00416BE3" w:rsidRPr="00CE1B7B" w:rsidRDefault="00416BE3" w:rsidP="00CE1B7B">
            <w:pPr>
              <w:spacing w:after="0"/>
              <w:rPr>
                <w:rFonts w:cs="Arial"/>
                <w:lang w:eastAsia="en-GB"/>
              </w:rPr>
            </w:pPr>
            <w:r w:rsidRPr="00CE1B7B">
              <w:rPr>
                <w:rFonts w:cs="Arial"/>
                <w:lang w:eastAsia="en-GB"/>
              </w:rPr>
              <w:t>CBG</w:t>
            </w:r>
          </w:p>
        </w:tc>
        <w:tc>
          <w:tcPr>
            <w:tcW w:w="5812" w:type="dxa"/>
            <w:tcBorders>
              <w:top w:val="nil"/>
              <w:left w:val="nil"/>
              <w:bottom w:val="single" w:sz="4" w:space="0" w:color="auto"/>
              <w:right w:val="single" w:sz="4" w:space="0" w:color="auto"/>
            </w:tcBorders>
            <w:vAlign w:val="bottom"/>
          </w:tcPr>
          <w:p w14:paraId="08A5B054" w14:textId="77777777" w:rsidR="00416BE3" w:rsidRPr="00CE1B7B" w:rsidRDefault="00416BE3" w:rsidP="00CE1B7B">
            <w:pPr>
              <w:spacing w:after="0"/>
              <w:rPr>
                <w:rFonts w:cs="Arial"/>
                <w:lang w:eastAsia="en-GB"/>
              </w:rPr>
            </w:pPr>
            <w:r w:rsidRPr="00CE1B7B">
              <w:rPr>
                <w:rFonts w:cs="Arial"/>
                <w:lang w:eastAsia="en-GB"/>
              </w:rPr>
              <w:t>Circuit Breaker Gas top up</w:t>
            </w:r>
          </w:p>
        </w:tc>
      </w:tr>
      <w:tr w:rsidR="00416BE3" w:rsidRPr="000D456B" w14:paraId="2FB78CC0" w14:textId="77777777" w:rsidTr="00CE1B7B">
        <w:tc>
          <w:tcPr>
            <w:tcW w:w="2273" w:type="dxa"/>
            <w:tcBorders>
              <w:top w:val="nil"/>
              <w:left w:val="single" w:sz="4" w:space="0" w:color="auto"/>
              <w:bottom w:val="single" w:sz="4" w:space="0" w:color="auto"/>
              <w:right w:val="single" w:sz="4" w:space="0" w:color="auto"/>
            </w:tcBorders>
            <w:vAlign w:val="bottom"/>
          </w:tcPr>
          <w:p w14:paraId="21341777" w14:textId="77777777" w:rsidR="00416BE3" w:rsidRPr="00695933" w:rsidRDefault="00416BE3" w:rsidP="00CE1B7B">
            <w:pPr>
              <w:spacing w:after="0"/>
              <w:rPr>
                <w:rFonts w:cs="Arial"/>
                <w:lang w:eastAsia="en-GB"/>
              </w:rPr>
            </w:pPr>
            <w:r w:rsidRPr="00695933">
              <w:rPr>
                <w:rFonts w:cs="Arial"/>
                <w:lang w:eastAsia="en-GB"/>
              </w:rPr>
              <w:t>CLR</w:t>
            </w:r>
          </w:p>
        </w:tc>
        <w:tc>
          <w:tcPr>
            <w:tcW w:w="5812" w:type="dxa"/>
            <w:tcBorders>
              <w:top w:val="nil"/>
              <w:left w:val="nil"/>
              <w:bottom w:val="single" w:sz="4" w:space="0" w:color="auto"/>
              <w:right w:val="single" w:sz="4" w:space="0" w:color="auto"/>
            </w:tcBorders>
            <w:vAlign w:val="bottom"/>
          </w:tcPr>
          <w:p w14:paraId="6674F3BD" w14:textId="77777777" w:rsidR="00416BE3" w:rsidRPr="00695933" w:rsidRDefault="00416BE3" w:rsidP="00CE1B7B">
            <w:pPr>
              <w:spacing w:after="0"/>
              <w:rPr>
                <w:rFonts w:cs="Arial"/>
                <w:lang w:eastAsia="en-GB"/>
              </w:rPr>
            </w:pPr>
            <w:r w:rsidRPr="00695933">
              <w:rPr>
                <w:rFonts w:cs="Arial"/>
                <w:lang w:eastAsia="en-GB"/>
              </w:rPr>
              <w:t>CLEARANCE OUTAGE (O/S)</w:t>
            </w:r>
          </w:p>
        </w:tc>
      </w:tr>
      <w:tr w:rsidR="00416BE3" w:rsidRPr="000D456B" w14:paraId="20F4116F" w14:textId="77777777" w:rsidTr="00CE1B7B">
        <w:tc>
          <w:tcPr>
            <w:tcW w:w="2273" w:type="dxa"/>
            <w:tcBorders>
              <w:top w:val="nil"/>
              <w:left w:val="single" w:sz="4" w:space="0" w:color="auto"/>
              <w:bottom w:val="single" w:sz="4" w:space="0" w:color="auto"/>
              <w:right w:val="single" w:sz="4" w:space="0" w:color="auto"/>
            </w:tcBorders>
            <w:vAlign w:val="bottom"/>
          </w:tcPr>
          <w:p w14:paraId="2F9F7B97" w14:textId="77777777" w:rsidR="00416BE3" w:rsidRPr="00695933" w:rsidRDefault="00416BE3" w:rsidP="00CE1B7B">
            <w:pPr>
              <w:spacing w:after="0"/>
              <w:rPr>
                <w:rFonts w:cs="Arial"/>
                <w:lang w:eastAsia="en-GB"/>
              </w:rPr>
            </w:pPr>
            <w:r w:rsidRPr="00695933">
              <w:rPr>
                <w:rFonts w:cs="Arial"/>
                <w:lang w:eastAsia="en-GB"/>
              </w:rPr>
              <w:t>COM</w:t>
            </w:r>
          </w:p>
        </w:tc>
        <w:tc>
          <w:tcPr>
            <w:tcW w:w="5812" w:type="dxa"/>
            <w:tcBorders>
              <w:top w:val="nil"/>
              <w:left w:val="nil"/>
              <w:bottom w:val="single" w:sz="4" w:space="0" w:color="auto"/>
              <w:right w:val="single" w:sz="4" w:space="0" w:color="auto"/>
            </w:tcBorders>
            <w:vAlign w:val="bottom"/>
          </w:tcPr>
          <w:p w14:paraId="14552188" w14:textId="77777777" w:rsidR="00416BE3" w:rsidRPr="00695933" w:rsidRDefault="00416BE3" w:rsidP="00CE1B7B">
            <w:pPr>
              <w:spacing w:after="0"/>
              <w:rPr>
                <w:rFonts w:cs="Arial"/>
                <w:lang w:eastAsia="en-GB"/>
              </w:rPr>
            </w:pPr>
            <w:r w:rsidRPr="00695933">
              <w:rPr>
                <w:rFonts w:cs="Arial"/>
                <w:lang w:eastAsia="en-GB"/>
              </w:rPr>
              <w:t>COMMISSIONING</w:t>
            </w:r>
          </w:p>
        </w:tc>
      </w:tr>
      <w:tr w:rsidR="00CE1B7B" w:rsidRPr="000D456B" w14:paraId="6A6643CC" w14:textId="77777777" w:rsidTr="00CE1B7B">
        <w:tc>
          <w:tcPr>
            <w:tcW w:w="2273" w:type="dxa"/>
            <w:tcBorders>
              <w:top w:val="nil"/>
              <w:left w:val="single" w:sz="4" w:space="0" w:color="auto"/>
              <w:bottom w:val="single" w:sz="4" w:space="0" w:color="auto"/>
              <w:right w:val="single" w:sz="4" w:space="0" w:color="auto"/>
            </w:tcBorders>
            <w:vAlign w:val="bottom"/>
          </w:tcPr>
          <w:p w14:paraId="4E4D9D8C" w14:textId="77777777" w:rsidR="00CE1B7B" w:rsidRPr="00695933" w:rsidRDefault="00CE1B7B" w:rsidP="00CE1B7B">
            <w:pPr>
              <w:spacing w:after="0"/>
              <w:rPr>
                <w:rFonts w:cs="Arial"/>
                <w:lang w:eastAsia="en-GB"/>
              </w:rPr>
            </w:pPr>
            <w:r w:rsidRPr="00695933">
              <w:rPr>
                <w:rFonts w:cs="Arial"/>
                <w:lang w:eastAsia="en-GB"/>
              </w:rPr>
              <w:t>DAR</w:t>
            </w:r>
          </w:p>
        </w:tc>
        <w:tc>
          <w:tcPr>
            <w:tcW w:w="5812" w:type="dxa"/>
            <w:tcBorders>
              <w:top w:val="nil"/>
              <w:left w:val="nil"/>
              <w:bottom w:val="single" w:sz="4" w:space="0" w:color="auto"/>
              <w:right w:val="single" w:sz="4" w:space="0" w:color="auto"/>
            </w:tcBorders>
            <w:vAlign w:val="bottom"/>
          </w:tcPr>
          <w:p w14:paraId="12A1F5FA" w14:textId="77777777" w:rsidR="00CE1B7B" w:rsidRPr="00695933" w:rsidRDefault="00CE1B7B" w:rsidP="00CE1B7B">
            <w:pPr>
              <w:spacing w:after="0"/>
              <w:rPr>
                <w:rFonts w:cs="Arial"/>
                <w:lang w:eastAsia="en-GB"/>
              </w:rPr>
            </w:pPr>
            <w:r w:rsidRPr="00695933">
              <w:rPr>
                <w:rFonts w:cs="Arial"/>
                <w:lang w:eastAsia="en-GB"/>
              </w:rPr>
              <w:t>DAR OUTAGE</w:t>
            </w:r>
          </w:p>
        </w:tc>
      </w:tr>
      <w:tr w:rsidR="00CE1B7B" w:rsidRPr="000D456B" w14:paraId="321DE664" w14:textId="77777777" w:rsidTr="00CE1B7B">
        <w:tc>
          <w:tcPr>
            <w:tcW w:w="2273" w:type="dxa"/>
            <w:tcBorders>
              <w:top w:val="nil"/>
              <w:left w:val="single" w:sz="4" w:space="0" w:color="auto"/>
              <w:bottom w:val="single" w:sz="4" w:space="0" w:color="auto"/>
              <w:right w:val="single" w:sz="4" w:space="0" w:color="auto"/>
            </w:tcBorders>
            <w:vAlign w:val="bottom"/>
          </w:tcPr>
          <w:p w14:paraId="7043C9FD" w14:textId="77777777" w:rsidR="00CE1B7B" w:rsidRPr="00695933" w:rsidRDefault="00CE1B7B" w:rsidP="00CE1B7B">
            <w:pPr>
              <w:spacing w:after="0"/>
              <w:rPr>
                <w:rFonts w:cs="Arial"/>
                <w:lang w:eastAsia="en-GB"/>
              </w:rPr>
            </w:pPr>
            <w:r w:rsidRPr="00695933">
              <w:rPr>
                <w:rFonts w:cs="Arial"/>
                <w:lang w:eastAsia="en-GB"/>
              </w:rPr>
              <w:t>DEC</w:t>
            </w:r>
          </w:p>
        </w:tc>
        <w:tc>
          <w:tcPr>
            <w:tcW w:w="5812" w:type="dxa"/>
            <w:tcBorders>
              <w:top w:val="nil"/>
              <w:left w:val="nil"/>
              <w:bottom w:val="single" w:sz="4" w:space="0" w:color="auto"/>
              <w:right w:val="single" w:sz="4" w:space="0" w:color="auto"/>
            </w:tcBorders>
            <w:vAlign w:val="bottom"/>
          </w:tcPr>
          <w:p w14:paraId="73A8E9CA"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Cables</w:t>
            </w:r>
          </w:p>
        </w:tc>
      </w:tr>
      <w:tr w:rsidR="00CE1B7B" w:rsidRPr="000D456B" w14:paraId="473EDF11" w14:textId="77777777" w:rsidTr="00CE1B7B">
        <w:tc>
          <w:tcPr>
            <w:tcW w:w="2273" w:type="dxa"/>
            <w:tcBorders>
              <w:top w:val="nil"/>
              <w:left w:val="single" w:sz="4" w:space="0" w:color="auto"/>
              <w:bottom w:val="single" w:sz="4" w:space="0" w:color="auto"/>
              <w:right w:val="single" w:sz="4" w:space="0" w:color="auto"/>
            </w:tcBorders>
            <w:vAlign w:val="bottom"/>
          </w:tcPr>
          <w:p w14:paraId="401C557B" w14:textId="77777777" w:rsidR="00CE1B7B" w:rsidRPr="00695933" w:rsidRDefault="00CE1B7B" w:rsidP="00CE1B7B">
            <w:pPr>
              <w:spacing w:after="0"/>
              <w:rPr>
                <w:rFonts w:cs="Arial"/>
                <w:lang w:eastAsia="en-GB"/>
              </w:rPr>
            </w:pPr>
            <w:smartTag w:uri="urn:schemas-microsoft-com:office:smarttags" w:element="State">
              <w:smartTag w:uri="urn:schemas-microsoft-com:office:smarttags" w:element="place">
                <w:r w:rsidRPr="00695933">
                  <w:rPr>
                    <w:rFonts w:cs="Arial"/>
                    <w:lang w:eastAsia="en-GB"/>
                  </w:rPr>
                  <w:t>DEL</w:t>
                </w:r>
              </w:smartTag>
            </w:smartTag>
          </w:p>
        </w:tc>
        <w:tc>
          <w:tcPr>
            <w:tcW w:w="5812" w:type="dxa"/>
            <w:tcBorders>
              <w:top w:val="nil"/>
              <w:left w:val="nil"/>
              <w:bottom w:val="single" w:sz="4" w:space="0" w:color="auto"/>
              <w:right w:val="single" w:sz="4" w:space="0" w:color="auto"/>
            </w:tcBorders>
            <w:vAlign w:val="bottom"/>
          </w:tcPr>
          <w:p w14:paraId="1A0830A5"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Lines</w:t>
            </w:r>
          </w:p>
        </w:tc>
      </w:tr>
      <w:tr w:rsidR="00CE1B7B" w:rsidRPr="000D456B" w14:paraId="23230B27" w14:textId="77777777" w:rsidTr="00CE1B7B">
        <w:tc>
          <w:tcPr>
            <w:tcW w:w="2273" w:type="dxa"/>
            <w:tcBorders>
              <w:top w:val="nil"/>
              <w:left w:val="single" w:sz="4" w:space="0" w:color="auto"/>
              <w:bottom w:val="single" w:sz="4" w:space="0" w:color="auto"/>
              <w:right w:val="single" w:sz="4" w:space="0" w:color="auto"/>
            </w:tcBorders>
            <w:vAlign w:val="bottom"/>
          </w:tcPr>
          <w:p w14:paraId="520060B2" w14:textId="77777777" w:rsidR="00CE1B7B" w:rsidRPr="00695933" w:rsidRDefault="00CE1B7B" w:rsidP="00CE1B7B">
            <w:pPr>
              <w:spacing w:after="0"/>
              <w:rPr>
                <w:rFonts w:cs="Arial"/>
                <w:lang w:eastAsia="en-GB"/>
              </w:rPr>
            </w:pPr>
            <w:r w:rsidRPr="00695933">
              <w:rPr>
                <w:rFonts w:cs="Arial"/>
                <w:lang w:eastAsia="en-GB"/>
              </w:rPr>
              <w:t>DEP</w:t>
            </w:r>
          </w:p>
        </w:tc>
        <w:tc>
          <w:tcPr>
            <w:tcW w:w="5812" w:type="dxa"/>
            <w:tcBorders>
              <w:top w:val="nil"/>
              <w:left w:val="nil"/>
              <w:bottom w:val="single" w:sz="4" w:space="0" w:color="auto"/>
              <w:right w:val="single" w:sz="4" w:space="0" w:color="auto"/>
            </w:tcBorders>
            <w:vAlign w:val="bottom"/>
          </w:tcPr>
          <w:p w14:paraId="738A7E7A" w14:textId="77777777" w:rsidR="00CE1B7B" w:rsidRPr="00695933" w:rsidRDefault="00CE1B7B" w:rsidP="00CE1B7B">
            <w:pPr>
              <w:spacing w:after="0"/>
              <w:rPr>
                <w:rFonts w:cs="Arial"/>
                <w:lang w:eastAsia="en-GB"/>
              </w:rPr>
            </w:pPr>
            <w:r w:rsidRPr="00695933">
              <w:rPr>
                <w:rFonts w:cs="Arial"/>
                <w:lang w:eastAsia="en-GB"/>
              </w:rPr>
              <w:t>Protection Depletion</w:t>
            </w:r>
          </w:p>
        </w:tc>
      </w:tr>
      <w:tr w:rsidR="00CE1B7B" w:rsidRPr="000D456B" w14:paraId="71C9EEDF" w14:textId="77777777" w:rsidTr="00CE1B7B">
        <w:tc>
          <w:tcPr>
            <w:tcW w:w="2273" w:type="dxa"/>
            <w:tcBorders>
              <w:top w:val="nil"/>
              <w:left w:val="single" w:sz="4" w:space="0" w:color="auto"/>
              <w:bottom w:val="single" w:sz="4" w:space="0" w:color="auto"/>
              <w:right w:val="single" w:sz="4" w:space="0" w:color="auto"/>
            </w:tcBorders>
            <w:vAlign w:val="bottom"/>
          </w:tcPr>
          <w:p w14:paraId="126FA253" w14:textId="77777777" w:rsidR="00CE1B7B" w:rsidRPr="00695933" w:rsidRDefault="00CE1B7B" w:rsidP="00CE1B7B">
            <w:pPr>
              <w:spacing w:after="0"/>
              <w:rPr>
                <w:rFonts w:cs="Arial"/>
                <w:lang w:eastAsia="en-GB"/>
              </w:rPr>
            </w:pPr>
            <w:r w:rsidRPr="00695933">
              <w:rPr>
                <w:rFonts w:cs="Arial"/>
                <w:lang w:eastAsia="en-GB"/>
              </w:rPr>
              <w:t>DER</w:t>
            </w:r>
          </w:p>
        </w:tc>
        <w:tc>
          <w:tcPr>
            <w:tcW w:w="5812" w:type="dxa"/>
            <w:tcBorders>
              <w:top w:val="nil"/>
              <w:left w:val="nil"/>
              <w:bottom w:val="single" w:sz="4" w:space="0" w:color="auto"/>
              <w:right w:val="single" w:sz="4" w:space="0" w:color="auto"/>
            </w:tcBorders>
            <w:vAlign w:val="bottom"/>
          </w:tcPr>
          <w:p w14:paraId="5FB304BF" w14:textId="6A822176" w:rsidR="00CE1B7B" w:rsidRPr="00695933" w:rsidRDefault="00CE1B7B" w:rsidP="00CE1B7B">
            <w:pPr>
              <w:spacing w:after="0"/>
              <w:rPr>
                <w:rFonts w:cs="Arial"/>
                <w:lang w:eastAsia="en-GB"/>
              </w:rPr>
            </w:pPr>
            <w:r w:rsidRPr="00695933">
              <w:rPr>
                <w:rFonts w:cs="Arial"/>
                <w:lang w:eastAsia="en-GB"/>
              </w:rPr>
              <w:t xml:space="preserve">Defect repairs </w:t>
            </w:r>
            <w:r w:rsidR="007C5929">
              <w:rPr>
                <w:rFonts w:cs="Arial"/>
                <w:lang w:eastAsia="en-GB"/>
              </w:rPr>
              <w:t>–</w:t>
            </w:r>
            <w:r w:rsidRPr="00695933">
              <w:rPr>
                <w:rFonts w:cs="Arial"/>
                <w:lang w:eastAsia="en-GB"/>
              </w:rPr>
              <w:t xml:space="preserve"> compensation devices</w:t>
            </w:r>
          </w:p>
        </w:tc>
      </w:tr>
      <w:tr w:rsidR="00CE1B7B" w:rsidRPr="000D456B" w14:paraId="57D11245" w14:textId="77777777" w:rsidTr="00CE1B7B">
        <w:tc>
          <w:tcPr>
            <w:tcW w:w="2273" w:type="dxa"/>
            <w:tcBorders>
              <w:top w:val="nil"/>
              <w:left w:val="single" w:sz="4" w:space="0" w:color="auto"/>
              <w:bottom w:val="single" w:sz="4" w:space="0" w:color="auto"/>
              <w:right w:val="single" w:sz="4" w:space="0" w:color="auto"/>
            </w:tcBorders>
            <w:vAlign w:val="bottom"/>
          </w:tcPr>
          <w:p w14:paraId="6ADDD8E5" w14:textId="77777777" w:rsidR="00CE1B7B" w:rsidRPr="00695933" w:rsidRDefault="00CE1B7B" w:rsidP="00CE1B7B">
            <w:pPr>
              <w:spacing w:after="0"/>
              <w:rPr>
                <w:rFonts w:cs="Arial"/>
                <w:lang w:eastAsia="en-GB"/>
              </w:rPr>
            </w:pPr>
            <w:r w:rsidRPr="00695933">
              <w:rPr>
                <w:rFonts w:cs="Arial"/>
                <w:lang w:eastAsia="en-GB"/>
              </w:rPr>
              <w:t>DES</w:t>
            </w:r>
          </w:p>
        </w:tc>
        <w:tc>
          <w:tcPr>
            <w:tcW w:w="5812" w:type="dxa"/>
            <w:tcBorders>
              <w:top w:val="nil"/>
              <w:left w:val="nil"/>
              <w:bottom w:val="single" w:sz="4" w:space="0" w:color="auto"/>
              <w:right w:val="single" w:sz="4" w:space="0" w:color="auto"/>
            </w:tcBorders>
            <w:vAlign w:val="bottom"/>
          </w:tcPr>
          <w:p w14:paraId="5BD6BB02"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Switchgear</w:t>
            </w:r>
          </w:p>
        </w:tc>
      </w:tr>
      <w:tr w:rsidR="00CE1B7B" w:rsidRPr="000D456B" w14:paraId="67812682" w14:textId="77777777" w:rsidTr="00CE1B7B">
        <w:tc>
          <w:tcPr>
            <w:tcW w:w="2273" w:type="dxa"/>
            <w:tcBorders>
              <w:top w:val="nil"/>
              <w:left w:val="single" w:sz="4" w:space="0" w:color="auto"/>
              <w:bottom w:val="single" w:sz="4" w:space="0" w:color="auto"/>
              <w:right w:val="single" w:sz="4" w:space="0" w:color="auto"/>
            </w:tcBorders>
            <w:vAlign w:val="bottom"/>
          </w:tcPr>
          <w:p w14:paraId="0AB6B30B" w14:textId="77777777" w:rsidR="00CE1B7B" w:rsidRPr="00695933" w:rsidRDefault="00CE1B7B" w:rsidP="00CE1B7B">
            <w:pPr>
              <w:spacing w:after="0"/>
              <w:rPr>
                <w:rFonts w:cs="Arial"/>
                <w:lang w:eastAsia="en-GB"/>
              </w:rPr>
            </w:pPr>
            <w:r w:rsidRPr="00695933">
              <w:rPr>
                <w:rFonts w:cs="Arial"/>
                <w:lang w:eastAsia="en-GB"/>
              </w:rPr>
              <w:t>DET</w:t>
            </w:r>
          </w:p>
        </w:tc>
        <w:tc>
          <w:tcPr>
            <w:tcW w:w="5812" w:type="dxa"/>
            <w:tcBorders>
              <w:top w:val="nil"/>
              <w:left w:val="nil"/>
              <w:bottom w:val="single" w:sz="4" w:space="0" w:color="auto"/>
              <w:right w:val="single" w:sz="4" w:space="0" w:color="auto"/>
            </w:tcBorders>
            <w:vAlign w:val="bottom"/>
          </w:tcPr>
          <w:p w14:paraId="1DFF5589"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Transformers</w:t>
            </w:r>
          </w:p>
        </w:tc>
      </w:tr>
      <w:tr w:rsidR="00CE1B7B" w:rsidRPr="000D456B" w14:paraId="3987EC9C" w14:textId="77777777" w:rsidTr="00CE1B7B">
        <w:tc>
          <w:tcPr>
            <w:tcW w:w="2273" w:type="dxa"/>
            <w:tcBorders>
              <w:top w:val="nil"/>
              <w:left w:val="single" w:sz="4" w:space="0" w:color="auto"/>
              <w:bottom w:val="single" w:sz="4" w:space="0" w:color="auto"/>
              <w:right w:val="single" w:sz="4" w:space="0" w:color="auto"/>
            </w:tcBorders>
            <w:vAlign w:val="bottom"/>
          </w:tcPr>
          <w:p w14:paraId="60AF3CD7" w14:textId="77777777" w:rsidR="00CE1B7B" w:rsidRPr="00695933" w:rsidRDefault="00CE1B7B" w:rsidP="00CE1B7B">
            <w:pPr>
              <w:spacing w:after="0"/>
              <w:rPr>
                <w:rFonts w:cs="Arial"/>
                <w:lang w:eastAsia="en-GB"/>
              </w:rPr>
            </w:pPr>
            <w:r w:rsidRPr="00695933">
              <w:rPr>
                <w:rFonts w:cs="Arial"/>
                <w:lang w:eastAsia="en-GB"/>
              </w:rPr>
              <w:t>DOC</w:t>
            </w:r>
          </w:p>
        </w:tc>
        <w:tc>
          <w:tcPr>
            <w:tcW w:w="5812" w:type="dxa"/>
            <w:tcBorders>
              <w:top w:val="nil"/>
              <w:left w:val="nil"/>
              <w:bottom w:val="single" w:sz="4" w:space="0" w:color="auto"/>
              <w:right w:val="single" w:sz="4" w:space="0" w:color="auto"/>
            </w:tcBorders>
            <w:vAlign w:val="bottom"/>
          </w:tcPr>
          <w:p w14:paraId="3DBDE85C" w14:textId="77777777" w:rsidR="00CE1B7B" w:rsidRPr="00695933" w:rsidRDefault="00CE1B7B" w:rsidP="00CE1B7B">
            <w:pPr>
              <w:spacing w:after="0"/>
              <w:rPr>
                <w:rFonts w:cs="Arial"/>
                <w:lang w:eastAsia="en-GB"/>
              </w:rPr>
            </w:pPr>
            <w:r w:rsidRPr="00695933">
              <w:rPr>
                <w:rFonts w:cs="Arial"/>
                <w:lang w:eastAsia="en-GB"/>
              </w:rPr>
              <w:t>Information Only</w:t>
            </w:r>
          </w:p>
        </w:tc>
      </w:tr>
      <w:tr w:rsidR="00CE1B7B" w:rsidRPr="000D456B" w14:paraId="6D37CF8E" w14:textId="77777777" w:rsidTr="00CE1B7B">
        <w:tc>
          <w:tcPr>
            <w:tcW w:w="2273" w:type="dxa"/>
            <w:tcBorders>
              <w:top w:val="nil"/>
              <w:left w:val="single" w:sz="4" w:space="0" w:color="auto"/>
              <w:bottom w:val="single" w:sz="4" w:space="0" w:color="auto"/>
              <w:right w:val="single" w:sz="4" w:space="0" w:color="auto"/>
            </w:tcBorders>
            <w:vAlign w:val="bottom"/>
          </w:tcPr>
          <w:p w14:paraId="2E8CF8AF" w14:textId="77777777" w:rsidR="00CE1B7B" w:rsidRPr="00695933" w:rsidRDefault="00CE1B7B" w:rsidP="00CE1B7B">
            <w:pPr>
              <w:spacing w:after="0"/>
              <w:rPr>
                <w:rFonts w:cs="Arial"/>
                <w:lang w:eastAsia="en-GB"/>
              </w:rPr>
            </w:pPr>
            <w:r w:rsidRPr="00695933">
              <w:rPr>
                <w:rFonts w:cs="Arial"/>
                <w:lang w:eastAsia="en-GB"/>
              </w:rPr>
              <w:t>EPR</w:t>
            </w:r>
          </w:p>
        </w:tc>
        <w:tc>
          <w:tcPr>
            <w:tcW w:w="5812" w:type="dxa"/>
            <w:tcBorders>
              <w:top w:val="nil"/>
              <w:left w:val="nil"/>
              <w:bottom w:val="single" w:sz="4" w:space="0" w:color="auto"/>
              <w:right w:val="single" w:sz="4" w:space="0" w:color="auto"/>
            </w:tcBorders>
            <w:vAlign w:val="bottom"/>
          </w:tcPr>
          <w:p w14:paraId="712D2D82" w14:textId="77777777" w:rsidR="00CE1B7B" w:rsidRPr="00695933" w:rsidRDefault="00CE1B7B" w:rsidP="00CE1B7B">
            <w:pPr>
              <w:spacing w:after="0"/>
              <w:rPr>
                <w:rFonts w:cs="Arial"/>
                <w:lang w:eastAsia="en-GB"/>
              </w:rPr>
            </w:pPr>
            <w:r w:rsidRPr="00695933">
              <w:rPr>
                <w:rFonts w:cs="Arial"/>
                <w:lang w:eastAsia="en-GB"/>
              </w:rPr>
              <w:t>External Party Request</w:t>
            </w:r>
          </w:p>
        </w:tc>
      </w:tr>
      <w:tr w:rsidR="00CE1B7B" w:rsidRPr="000D456B" w14:paraId="5B13A838" w14:textId="77777777" w:rsidTr="00CE1B7B">
        <w:tc>
          <w:tcPr>
            <w:tcW w:w="2273" w:type="dxa"/>
            <w:tcBorders>
              <w:top w:val="nil"/>
              <w:left w:val="single" w:sz="4" w:space="0" w:color="auto"/>
              <w:bottom w:val="single" w:sz="4" w:space="0" w:color="auto"/>
              <w:right w:val="single" w:sz="4" w:space="0" w:color="auto"/>
            </w:tcBorders>
            <w:vAlign w:val="bottom"/>
          </w:tcPr>
          <w:p w14:paraId="11227A31" w14:textId="77777777" w:rsidR="00CE1B7B" w:rsidRPr="00695933" w:rsidRDefault="00CE1B7B" w:rsidP="00CE1B7B">
            <w:pPr>
              <w:spacing w:after="0"/>
              <w:rPr>
                <w:rFonts w:cs="Arial"/>
                <w:lang w:eastAsia="en-GB"/>
              </w:rPr>
            </w:pPr>
            <w:r w:rsidRPr="00695933">
              <w:rPr>
                <w:rFonts w:cs="Arial"/>
                <w:lang w:eastAsia="en-GB"/>
              </w:rPr>
              <w:t>GEM</w:t>
            </w:r>
          </w:p>
        </w:tc>
        <w:tc>
          <w:tcPr>
            <w:tcW w:w="5812" w:type="dxa"/>
            <w:tcBorders>
              <w:top w:val="nil"/>
              <w:left w:val="nil"/>
              <w:bottom w:val="single" w:sz="4" w:space="0" w:color="auto"/>
              <w:right w:val="single" w:sz="4" w:space="0" w:color="auto"/>
            </w:tcBorders>
            <w:vAlign w:val="bottom"/>
          </w:tcPr>
          <w:p w14:paraId="72B66A29" w14:textId="77777777" w:rsidR="00CE1B7B" w:rsidRPr="00695933" w:rsidRDefault="00CE1B7B" w:rsidP="00CE1B7B">
            <w:pPr>
              <w:spacing w:after="0"/>
              <w:rPr>
                <w:rFonts w:cs="Arial"/>
                <w:lang w:eastAsia="en-GB"/>
              </w:rPr>
            </w:pPr>
            <w:r w:rsidRPr="00695933">
              <w:rPr>
                <w:rFonts w:cs="Arial"/>
                <w:lang w:eastAsia="en-GB"/>
              </w:rPr>
              <w:t>GENERATOR EQUIPMENT MAINTENANCE</w:t>
            </w:r>
          </w:p>
        </w:tc>
      </w:tr>
      <w:tr w:rsidR="00CE1B7B" w:rsidRPr="000D456B" w14:paraId="6BBB8DE9" w14:textId="77777777" w:rsidTr="00CE1B7B">
        <w:tc>
          <w:tcPr>
            <w:tcW w:w="2273" w:type="dxa"/>
            <w:tcBorders>
              <w:top w:val="nil"/>
              <w:left w:val="single" w:sz="4" w:space="0" w:color="auto"/>
              <w:bottom w:val="single" w:sz="4" w:space="0" w:color="auto"/>
              <w:right w:val="single" w:sz="4" w:space="0" w:color="auto"/>
            </w:tcBorders>
            <w:vAlign w:val="bottom"/>
          </w:tcPr>
          <w:p w14:paraId="1C2959F7" w14:textId="77777777" w:rsidR="00CE1B7B" w:rsidRPr="00695933" w:rsidRDefault="00CE1B7B" w:rsidP="00CE1B7B">
            <w:pPr>
              <w:spacing w:after="0"/>
              <w:rPr>
                <w:rFonts w:cs="Arial"/>
                <w:lang w:eastAsia="en-GB"/>
              </w:rPr>
            </w:pPr>
            <w:r w:rsidRPr="00695933">
              <w:rPr>
                <w:rFonts w:cs="Arial"/>
                <w:lang w:eastAsia="en-GB"/>
              </w:rPr>
              <w:t>GEN</w:t>
            </w:r>
          </w:p>
        </w:tc>
        <w:tc>
          <w:tcPr>
            <w:tcW w:w="5812" w:type="dxa"/>
            <w:tcBorders>
              <w:top w:val="nil"/>
              <w:left w:val="nil"/>
              <w:bottom w:val="single" w:sz="4" w:space="0" w:color="auto"/>
              <w:right w:val="single" w:sz="4" w:space="0" w:color="auto"/>
            </w:tcBorders>
            <w:vAlign w:val="bottom"/>
          </w:tcPr>
          <w:p w14:paraId="796D289A" w14:textId="77777777" w:rsidR="00CE1B7B" w:rsidRPr="00695933" w:rsidRDefault="00CE1B7B" w:rsidP="00CE1B7B">
            <w:pPr>
              <w:spacing w:after="0"/>
              <w:rPr>
                <w:rFonts w:cs="Arial"/>
                <w:lang w:eastAsia="en-GB"/>
              </w:rPr>
            </w:pPr>
            <w:r w:rsidRPr="00695933">
              <w:rPr>
                <w:rFonts w:cs="Arial"/>
                <w:lang w:eastAsia="en-GB"/>
              </w:rPr>
              <w:t>GENERATOR OUTAGE (O/S)</w:t>
            </w:r>
          </w:p>
        </w:tc>
      </w:tr>
      <w:tr w:rsidR="00CE1B7B" w:rsidRPr="000D456B" w14:paraId="79CCBB93" w14:textId="77777777" w:rsidTr="00CE1B7B">
        <w:tc>
          <w:tcPr>
            <w:tcW w:w="2273" w:type="dxa"/>
            <w:tcBorders>
              <w:top w:val="nil"/>
              <w:left w:val="single" w:sz="4" w:space="0" w:color="auto"/>
              <w:bottom w:val="single" w:sz="4" w:space="0" w:color="auto"/>
              <w:right w:val="single" w:sz="4" w:space="0" w:color="auto"/>
            </w:tcBorders>
            <w:vAlign w:val="bottom"/>
          </w:tcPr>
          <w:p w14:paraId="15400820" w14:textId="77777777" w:rsidR="00CE1B7B" w:rsidRPr="00695933" w:rsidRDefault="00CE1B7B" w:rsidP="00CE1B7B">
            <w:pPr>
              <w:spacing w:after="0"/>
              <w:rPr>
                <w:rFonts w:cs="Arial"/>
                <w:lang w:eastAsia="en-GB"/>
              </w:rPr>
            </w:pPr>
            <w:r w:rsidRPr="00CE1B7B">
              <w:rPr>
                <w:rFonts w:cs="Arial"/>
                <w:lang w:eastAsia="en-GB"/>
              </w:rPr>
              <w:t>HVC</w:t>
            </w:r>
          </w:p>
        </w:tc>
        <w:tc>
          <w:tcPr>
            <w:tcW w:w="5812" w:type="dxa"/>
            <w:tcBorders>
              <w:top w:val="nil"/>
              <w:left w:val="nil"/>
              <w:bottom w:val="single" w:sz="4" w:space="0" w:color="auto"/>
              <w:right w:val="single" w:sz="4" w:space="0" w:color="auto"/>
            </w:tcBorders>
            <w:vAlign w:val="bottom"/>
          </w:tcPr>
          <w:p w14:paraId="54847D6E" w14:textId="77777777" w:rsidR="00CE1B7B" w:rsidRPr="00695933" w:rsidRDefault="00CE1B7B" w:rsidP="00CE1B7B">
            <w:pPr>
              <w:spacing w:after="0"/>
              <w:rPr>
                <w:rFonts w:cs="Arial"/>
                <w:lang w:eastAsia="en-GB"/>
              </w:rPr>
            </w:pPr>
            <w:r w:rsidRPr="00CE1B7B">
              <w:rPr>
                <w:rFonts w:cs="Arial"/>
                <w:lang w:eastAsia="en-GB"/>
              </w:rPr>
              <w:t>HVSCC implementation</w:t>
            </w:r>
          </w:p>
        </w:tc>
      </w:tr>
      <w:tr w:rsidR="00CE1B7B" w:rsidRPr="00995F41" w14:paraId="7D6584C1" w14:textId="77777777" w:rsidTr="00CE1B7B">
        <w:tc>
          <w:tcPr>
            <w:tcW w:w="2273" w:type="dxa"/>
            <w:tcBorders>
              <w:top w:val="nil"/>
              <w:left w:val="single" w:sz="4" w:space="0" w:color="auto"/>
              <w:bottom w:val="single" w:sz="4" w:space="0" w:color="auto"/>
              <w:right w:val="single" w:sz="4" w:space="0" w:color="auto"/>
            </w:tcBorders>
            <w:vAlign w:val="bottom"/>
          </w:tcPr>
          <w:p w14:paraId="3E44F5B5" w14:textId="77777777" w:rsidR="00CE1B7B" w:rsidRPr="00CE1B7B" w:rsidRDefault="00CE1B7B" w:rsidP="00CE1B7B">
            <w:pPr>
              <w:spacing w:after="0"/>
              <w:rPr>
                <w:rFonts w:cs="Arial"/>
                <w:lang w:eastAsia="en-GB"/>
              </w:rPr>
            </w:pPr>
            <w:r w:rsidRPr="00CE1B7B">
              <w:rPr>
                <w:rFonts w:cs="Arial"/>
                <w:lang w:eastAsia="en-GB"/>
              </w:rPr>
              <w:t xml:space="preserve">IET </w:t>
            </w:r>
          </w:p>
        </w:tc>
        <w:tc>
          <w:tcPr>
            <w:tcW w:w="5812" w:type="dxa"/>
            <w:tcBorders>
              <w:top w:val="nil"/>
              <w:left w:val="nil"/>
              <w:bottom w:val="single" w:sz="4" w:space="0" w:color="auto"/>
              <w:right w:val="single" w:sz="4" w:space="0" w:color="auto"/>
            </w:tcBorders>
            <w:vAlign w:val="bottom"/>
          </w:tcPr>
          <w:p w14:paraId="7692EB9B" w14:textId="77777777" w:rsidR="00CE1B7B" w:rsidRPr="00CE1B7B" w:rsidRDefault="00CE1B7B" w:rsidP="00CE1B7B">
            <w:pPr>
              <w:spacing w:after="0"/>
              <w:rPr>
                <w:rFonts w:cs="Arial"/>
                <w:lang w:eastAsia="en-GB"/>
              </w:rPr>
            </w:pPr>
            <w:r w:rsidRPr="00CE1B7B">
              <w:rPr>
                <w:rFonts w:cs="Arial"/>
                <w:lang w:eastAsia="en-GB"/>
              </w:rPr>
              <w:t>IET Testing</w:t>
            </w:r>
          </w:p>
        </w:tc>
      </w:tr>
      <w:tr w:rsidR="00CE1B7B" w:rsidRPr="00995F41" w14:paraId="1F0D7EA6" w14:textId="77777777" w:rsidTr="00CE1B7B">
        <w:tc>
          <w:tcPr>
            <w:tcW w:w="2273" w:type="dxa"/>
            <w:tcBorders>
              <w:top w:val="nil"/>
              <w:left w:val="single" w:sz="4" w:space="0" w:color="auto"/>
              <w:bottom w:val="single" w:sz="4" w:space="0" w:color="auto"/>
              <w:right w:val="single" w:sz="4" w:space="0" w:color="auto"/>
            </w:tcBorders>
            <w:vAlign w:val="bottom"/>
          </w:tcPr>
          <w:p w14:paraId="3AA2CC3C" w14:textId="77777777" w:rsidR="00CE1B7B" w:rsidRPr="00CE1B7B" w:rsidRDefault="00CE1B7B" w:rsidP="00CE1B7B">
            <w:pPr>
              <w:spacing w:after="0"/>
              <w:rPr>
                <w:rFonts w:cs="Arial"/>
                <w:lang w:eastAsia="en-GB"/>
              </w:rPr>
            </w:pPr>
            <w:r w:rsidRPr="00695933">
              <w:rPr>
                <w:rFonts w:cs="Arial"/>
                <w:lang w:eastAsia="en-GB"/>
              </w:rPr>
              <w:t>INS</w:t>
            </w:r>
          </w:p>
        </w:tc>
        <w:tc>
          <w:tcPr>
            <w:tcW w:w="5812" w:type="dxa"/>
            <w:tcBorders>
              <w:top w:val="nil"/>
              <w:left w:val="nil"/>
              <w:bottom w:val="single" w:sz="4" w:space="0" w:color="auto"/>
              <w:right w:val="single" w:sz="4" w:space="0" w:color="auto"/>
            </w:tcBorders>
            <w:vAlign w:val="bottom"/>
          </w:tcPr>
          <w:p w14:paraId="1281F7D6" w14:textId="77777777" w:rsidR="00CE1B7B" w:rsidRPr="00CE1B7B" w:rsidRDefault="00CE1B7B" w:rsidP="00CE1B7B">
            <w:pPr>
              <w:spacing w:after="0"/>
              <w:rPr>
                <w:rFonts w:cs="Arial"/>
                <w:lang w:eastAsia="en-GB"/>
              </w:rPr>
            </w:pPr>
            <w:r w:rsidRPr="00695933">
              <w:rPr>
                <w:rFonts w:cs="Arial"/>
                <w:lang w:eastAsia="en-GB"/>
              </w:rPr>
              <w:t>INSURANCE INSPECTION</w:t>
            </w:r>
          </w:p>
        </w:tc>
      </w:tr>
      <w:tr w:rsidR="00CE1B7B" w:rsidRPr="000D456B" w14:paraId="0681E871" w14:textId="77777777" w:rsidTr="00CE1B7B">
        <w:tc>
          <w:tcPr>
            <w:tcW w:w="2273" w:type="dxa"/>
            <w:tcBorders>
              <w:top w:val="nil"/>
              <w:left w:val="single" w:sz="4" w:space="0" w:color="auto"/>
              <w:bottom w:val="single" w:sz="4" w:space="0" w:color="auto"/>
              <w:right w:val="single" w:sz="4" w:space="0" w:color="auto"/>
            </w:tcBorders>
            <w:vAlign w:val="bottom"/>
          </w:tcPr>
          <w:p w14:paraId="63C058BB" w14:textId="77777777" w:rsidR="00CE1B7B" w:rsidRPr="00695933" w:rsidRDefault="00CE1B7B" w:rsidP="00CE1B7B">
            <w:pPr>
              <w:spacing w:after="0"/>
              <w:rPr>
                <w:rFonts w:cs="Arial"/>
                <w:lang w:eastAsia="en-GB"/>
              </w:rPr>
            </w:pPr>
            <w:r w:rsidRPr="00695933">
              <w:rPr>
                <w:rFonts w:cs="Arial"/>
                <w:lang w:eastAsia="en-GB"/>
              </w:rPr>
              <w:t xml:space="preserve">OFC </w:t>
            </w:r>
          </w:p>
        </w:tc>
        <w:tc>
          <w:tcPr>
            <w:tcW w:w="5812" w:type="dxa"/>
            <w:tcBorders>
              <w:top w:val="nil"/>
              <w:left w:val="nil"/>
              <w:bottom w:val="single" w:sz="4" w:space="0" w:color="auto"/>
              <w:right w:val="single" w:sz="4" w:space="0" w:color="auto"/>
            </w:tcBorders>
            <w:vAlign w:val="bottom"/>
          </w:tcPr>
          <w:p w14:paraId="6518E123" w14:textId="77777777" w:rsidR="00CE1B7B" w:rsidRPr="00695933" w:rsidRDefault="00CE1B7B" w:rsidP="00CE1B7B">
            <w:pPr>
              <w:spacing w:after="0"/>
              <w:rPr>
                <w:rFonts w:cs="Arial"/>
                <w:lang w:eastAsia="en-GB"/>
              </w:rPr>
            </w:pPr>
            <w:r w:rsidRPr="00695933">
              <w:rPr>
                <w:rFonts w:cs="Arial"/>
                <w:lang w:eastAsia="en-GB"/>
              </w:rPr>
              <w:t>OVER FLYING CONDUCTORS</w:t>
            </w:r>
          </w:p>
        </w:tc>
      </w:tr>
      <w:tr w:rsidR="00CE1B7B" w:rsidRPr="000D456B" w14:paraId="50B64A78" w14:textId="77777777" w:rsidTr="00CE1B7B">
        <w:tc>
          <w:tcPr>
            <w:tcW w:w="2273" w:type="dxa"/>
            <w:tcBorders>
              <w:top w:val="nil"/>
              <w:left w:val="single" w:sz="4" w:space="0" w:color="auto"/>
              <w:bottom w:val="single" w:sz="4" w:space="0" w:color="auto"/>
              <w:right w:val="single" w:sz="4" w:space="0" w:color="auto"/>
            </w:tcBorders>
            <w:vAlign w:val="bottom"/>
          </w:tcPr>
          <w:p w14:paraId="40BED9AB" w14:textId="77777777" w:rsidR="00CE1B7B" w:rsidRPr="00695933" w:rsidRDefault="00CE1B7B" w:rsidP="00CE1B7B">
            <w:pPr>
              <w:spacing w:after="0"/>
              <w:rPr>
                <w:rFonts w:cs="Arial"/>
                <w:lang w:eastAsia="en-GB"/>
              </w:rPr>
            </w:pPr>
            <w:r w:rsidRPr="00695933">
              <w:rPr>
                <w:rFonts w:cs="Arial"/>
                <w:lang w:eastAsia="en-GB"/>
              </w:rPr>
              <w:t xml:space="preserve">OPS </w:t>
            </w:r>
          </w:p>
        </w:tc>
        <w:tc>
          <w:tcPr>
            <w:tcW w:w="5812" w:type="dxa"/>
            <w:tcBorders>
              <w:top w:val="nil"/>
              <w:left w:val="nil"/>
              <w:bottom w:val="single" w:sz="4" w:space="0" w:color="auto"/>
              <w:right w:val="single" w:sz="4" w:space="0" w:color="auto"/>
            </w:tcBorders>
            <w:vAlign w:val="bottom"/>
          </w:tcPr>
          <w:p w14:paraId="74B14BCF" w14:textId="77777777" w:rsidR="00CE1B7B" w:rsidRPr="00695933" w:rsidRDefault="00CE1B7B" w:rsidP="00CE1B7B">
            <w:pPr>
              <w:spacing w:after="0"/>
              <w:rPr>
                <w:rFonts w:cs="Arial"/>
                <w:lang w:eastAsia="en-GB"/>
              </w:rPr>
            </w:pPr>
            <w:r w:rsidRPr="00695933">
              <w:rPr>
                <w:rFonts w:cs="Arial"/>
                <w:lang w:eastAsia="en-GB"/>
              </w:rPr>
              <w:t>OPERATIONAL SWITCHING</w:t>
            </w:r>
          </w:p>
        </w:tc>
      </w:tr>
      <w:tr w:rsidR="00CE1B7B" w:rsidRPr="000D456B" w14:paraId="0F376A30" w14:textId="77777777" w:rsidTr="00CE1B7B">
        <w:tc>
          <w:tcPr>
            <w:tcW w:w="2273" w:type="dxa"/>
            <w:tcBorders>
              <w:top w:val="nil"/>
              <w:left w:val="single" w:sz="4" w:space="0" w:color="auto"/>
              <w:bottom w:val="single" w:sz="4" w:space="0" w:color="auto"/>
              <w:right w:val="single" w:sz="4" w:space="0" w:color="auto"/>
            </w:tcBorders>
            <w:vAlign w:val="bottom"/>
          </w:tcPr>
          <w:p w14:paraId="7C53CA9C" w14:textId="77777777" w:rsidR="00CE1B7B" w:rsidRPr="00695933" w:rsidRDefault="00CE1B7B" w:rsidP="00CE1B7B">
            <w:pPr>
              <w:spacing w:after="0"/>
              <w:rPr>
                <w:rFonts w:cs="Arial"/>
                <w:lang w:eastAsia="en-GB"/>
              </w:rPr>
            </w:pPr>
            <w:r w:rsidRPr="00695933">
              <w:rPr>
                <w:rFonts w:cs="Arial"/>
                <w:lang w:eastAsia="en-GB"/>
              </w:rPr>
              <w:t>PRC</w:t>
            </w:r>
          </w:p>
        </w:tc>
        <w:tc>
          <w:tcPr>
            <w:tcW w:w="5812" w:type="dxa"/>
            <w:tcBorders>
              <w:top w:val="nil"/>
              <w:left w:val="nil"/>
              <w:bottom w:val="single" w:sz="4" w:space="0" w:color="auto"/>
              <w:right w:val="single" w:sz="4" w:space="0" w:color="auto"/>
            </w:tcBorders>
            <w:vAlign w:val="bottom"/>
          </w:tcPr>
          <w:p w14:paraId="3590CDE4" w14:textId="1D4A9E0F" w:rsidR="00CE1B7B" w:rsidRPr="00695933" w:rsidRDefault="00CE1B7B" w:rsidP="00CE1B7B">
            <w:pPr>
              <w:spacing w:after="0"/>
              <w:rPr>
                <w:rFonts w:cs="Arial"/>
                <w:lang w:eastAsia="en-GB"/>
              </w:rPr>
            </w:pPr>
            <w:r w:rsidRPr="00695933">
              <w:rPr>
                <w:rFonts w:cs="Arial"/>
                <w:lang w:eastAsia="en-GB"/>
              </w:rPr>
              <w:t>Post fault repairs  Cables</w:t>
            </w:r>
          </w:p>
        </w:tc>
      </w:tr>
      <w:tr w:rsidR="00CE1B7B" w:rsidRPr="000D456B" w14:paraId="3ADFD339" w14:textId="77777777" w:rsidTr="00CE1B7B">
        <w:tc>
          <w:tcPr>
            <w:tcW w:w="2273" w:type="dxa"/>
            <w:tcBorders>
              <w:top w:val="nil"/>
              <w:left w:val="single" w:sz="4" w:space="0" w:color="auto"/>
              <w:bottom w:val="single" w:sz="4" w:space="0" w:color="auto"/>
              <w:right w:val="single" w:sz="4" w:space="0" w:color="auto"/>
            </w:tcBorders>
            <w:vAlign w:val="bottom"/>
          </w:tcPr>
          <w:p w14:paraId="5BF17C6B" w14:textId="77777777" w:rsidR="00CE1B7B" w:rsidRPr="00695933" w:rsidRDefault="00CE1B7B" w:rsidP="00CE1B7B">
            <w:pPr>
              <w:spacing w:after="0"/>
              <w:rPr>
                <w:rFonts w:cs="Arial"/>
                <w:lang w:eastAsia="en-GB"/>
              </w:rPr>
            </w:pPr>
            <w:r w:rsidRPr="00695933">
              <w:rPr>
                <w:rFonts w:cs="Arial"/>
                <w:lang w:eastAsia="en-GB"/>
              </w:rPr>
              <w:t>PRL</w:t>
            </w:r>
          </w:p>
        </w:tc>
        <w:tc>
          <w:tcPr>
            <w:tcW w:w="5812" w:type="dxa"/>
            <w:tcBorders>
              <w:top w:val="nil"/>
              <w:left w:val="nil"/>
              <w:bottom w:val="single" w:sz="4" w:space="0" w:color="auto"/>
              <w:right w:val="single" w:sz="4" w:space="0" w:color="auto"/>
            </w:tcBorders>
            <w:vAlign w:val="bottom"/>
          </w:tcPr>
          <w:p w14:paraId="5A3EEB90" w14:textId="529E7865" w:rsidR="00CE1B7B" w:rsidRPr="00695933" w:rsidRDefault="00CE1B7B" w:rsidP="00CE1B7B">
            <w:pPr>
              <w:spacing w:after="0"/>
              <w:rPr>
                <w:rFonts w:cs="Arial"/>
                <w:lang w:eastAsia="en-GB"/>
              </w:rPr>
            </w:pPr>
            <w:r w:rsidRPr="00695933">
              <w:rPr>
                <w:rFonts w:cs="Arial"/>
                <w:lang w:eastAsia="en-GB"/>
              </w:rPr>
              <w:t>Post fau</w:t>
            </w:r>
            <w:r>
              <w:rPr>
                <w:rFonts w:cs="Arial"/>
                <w:lang w:eastAsia="en-GB"/>
              </w:rPr>
              <w:t>l</w:t>
            </w:r>
            <w:r w:rsidRPr="00695933">
              <w:rPr>
                <w:rFonts w:cs="Arial"/>
                <w:lang w:eastAsia="en-GB"/>
              </w:rPr>
              <w:t>t repairs  Lines</w:t>
            </w:r>
          </w:p>
        </w:tc>
      </w:tr>
      <w:tr w:rsidR="00CE1B7B" w:rsidRPr="000D456B" w14:paraId="4B1D15C9" w14:textId="77777777" w:rsidTr="00CE1B7B">
        <w:tc>
          <w:tcPr>
            <w:tcW w:w="2273" w:type="dxa"/>
            <w:tcBorders>
              <w:top w:val="nil"/>
              <w:left w:val="single" w:sz="4" w:space="0" w:color="auto"/>
              <w:bottom w:val="single" w:sz="4" w:space="0" w:color="auto"/>
              <w:right w:val="single" w:sz="4" w:space="0" w:color="auto"/>
            </w:tcBorders>
            <w:vAlign w:val="bottom"/>
          </w:tcPr>
          <w:p w14:paraId="37B6F85E" w14:textId="77777777" w:rsidR="00CE1B7B" w:rsidRPr="00695933" w:rsidRDefault="00CE1B7B" w:rsidP="00CE1B7B">
            <w:pPr>
              <w:spacing w:after="0"/>
              <w:rPr>
                <w:rFonts w:cs="Arial"/>
                <w:lang w:eastAsia="en-GB"/>
              </w:rPr>
            </w:pPr>
            <w:r w:rsidRPr="00695933">
              <w:rPr>
                <w:rFonts w:cs="Arial"/>
                <w:lang w:eastAsia="en-GB"/>
              </w:rPr>
              <w:t>PRO</w:t>
            </w:r>
          </w:p>
        </w:tc>
        <w:tc>
          <w:tcPr>
            <w:tcW w:w="5812" w:type="dxa"/>
            <w:tcBorders>
              <w:top w:val="nil"/>
              <w:left w:val="nil"/>
              <w:bottom w:val="single" w:sz="4" w:space="0" w:color="auto"/>
              <w:right w:val="single" w:sz="4" w:space="0" w:color="auto"/>
            </w:tcBorders>
            <w:vAlign w:val="bottom"/>
          </w:tcPr>
          <w:p w14:paraId="0162ECA5" w14:textId="77777777" w:rsidR="00CE1B7B" w:rsidRPr="00695933" w:rsidRDefault="00CE1B7B" w:rsidP="00CE1B7B">
            <w:pPr>
              <w:spacing w:after="0"/>
              <w:rPr>
                <w:rFonts w:cs="Arial"/>
                <w:lang w:eastAsia="en-GB"/>
              </w:rPr>
            </w:pPr>
            <w:r w:rsidRPr="00695933">
              <w:rPr>
                <w:rFonts w:cs="Arial"/>
                <w:lang w:eastAsia="en-GB"/>
              </w:rPr>
              <w:t>PROTECTION OUTAGE (O/S)</w:t>
            </w:r>
          </w:p>
        </w:tc>
      </w:tr>
      <w:tr w:rsidR="00CE1B7B" w:rsidRPr="000D456B" w14:paraId="5EE959C7" w14:textId="77777777" w:rsidTr="00CE1B7B">
        <w:tc>
          <w:tcPr>
            <w:tcW w:w="2273" w:type="dxa"/>
            <w:tcBorders>
              <w:top w:val="nil"/>
              <w:left w:val="single" w:sz="4" w:space="0" w:color="auto"/>
              <w:bottom w:val="single" w:sz="4" w:space="0" w:color="auto"/>
              <w:right w:val="single" w:sz="4" w:space="0" w:color="auto"/>
            </w:tcBorders>
            <w:vAlign w:val="bottom"/>
          </w:tcPr>
          <w:p w14:paraId="35D9A16E" w14:textId="77777777" w:rsidR="00CE1B7B" w:rsidRPr="00695933" w:rsidRDefault="00CE1B7B" w:rsidP="00CE1B7B">
            <w:pPr>
              <w:spacing w:after="0"/>
              <w:rPr>
                <w:rFonts w:cs="Arial"/>
                <w:lang w:eastAsia="en-GB"/>
              </w:rPr>
            </w:pPr>
            <w:r w:rsidRPr="00695933">
              <w:rPr>
                <w:rFonts w:cs="Arial"/>
                <w:lang w:eastAsia="en-GB"/>
              </w:rPr>
              <w:t>PRP</w:t>
            </w:r>
          </w:p>
        </w:tc>
        <w:tc>
          <w:tcPr>
            <w:tcW w:w="5812" w:type="dxa"/>
            <w:tcBorders>
              <w:top w:val="nil"/>
              <w:left w:val="nil"/>
              <w:bottom w:val="single" w:sz="4" w:space="0" w:color="auto"/>
              <w:right w:val="single" w:sz="4" w:space="0" w:color="auto"/>
            </w:tcBorders>
            <w:vAlign w:val="bottom"/>
          </w:tcPr>
          <w:p w14:paraId="7912BCFE" w14:textId="247D9774" w:rsidR="00CE1B7B" w:rsidRPr="00695933" w:rsidRDefault="00CE1B7B" w:rsidP="00CE1B7B">
            <w:pPr>
              <w:spacing w:after="0"/>
              <w:rPr>
                <w:rFonts w:cs="Arial"/>
                <w:lang w:eastAsia="en-GB"/>
              </w:rPr>
            </w:pPr>
            <w:r w:rsidRPr="00695933">
              <w:rPr>
                <w:rFonts w:cs="Arial"/>
                <w:lang w:eastAsia="en-GB"/>
              </w:rPr>
              <w:t>Post fault repairs  protection</w:t>
            </w:r>
          </w:p>
        </w:tc>
      </w:tr>
      <w:tr w:rsidR="00CE1B7B" w:rsidRPr="000D456B" w14:paraId="69147C92" w14:textId="77777777" w:rsidTr="00CE1B7B">
        <w:tc>
          <w:tcPr>
            <w:tcW w:w="2273" w:type="dxa"/>
            <w:tcBorders>
              <w:top w:val="nil"/>
              <w:left w:val="single" w:sz="4" w:space="0" w:color="auto"/>
              <w:bottom w:val="single" w:sz="4" w:space="0" w:color="auto"/>
              <w:right w:val="single" w:sz="4" w:space="0" w:color="auto"/>
            </w:tcBorders>
            <w:vAlign w:val="bottom"/>
          </w:tcPr>
          <w:p w14:paraId="39260AB9" w14:textId="77777777" w:rsidR="00CE1B7B" w:rsidRPr="00695933" w:rsidRDefault="00CE1B7B" w:rsidP="00CE1B7B">
            <w:pPr>
              <w:spacing w:after="0"/>
              <w:rPr>
                <w:rFonts w:cs="Arial"/>
                <w:lang w:eastAsia="en-GB"/>
              </w:rPr>
            </w:pPr>
            <w:r w:rsidRPr="00695933">
              <w:rPr>
                <w:rFonts w:cs="Arial"/>
                <w:lang w:eastAsia="en-GB"/>
              </w:rPr>
              <w:t>PRR</w:t>
            </w:r>
          </w:p>
        </w:tc>
        <w:tc>
          <w:tcPr>
            <w:tcW w:w="5812" w:type="dxa"/>
            <w:tcBorders>
              <w:top w:val="nil"/>
              <w:left w:val="nil"/>
              <w:bottom w:val="single" w:sz="4" w:space="0" w:color="auto"/>
              <w:right w:val="single" w:sz="4" w:space="0" w:color="auto"/>
            </w:tcBorders>
            <w:vAlign w:val="bottom"/>
          </w:tcPr>
          <w:p w14:paraId="03763679" w14:textId="0128120A" w:rsidR="00CE1B7B" w:rsidRPr="00695933" w:rsidRDefault="00CE1B7B" w:rsidP="00CE1B7B">
            <w:pPr>
              <w:spacing w:after="0"/>
              <w:rPr>
                <w:rFonts w:cs="Arial"/>
                <w:lang w:eastAsia="en-GB"/>
              </w:rPr>
            </w:pPr>
            <w:r w:rsidRPr="00695933">
              <w:rPr>
                <w:rFonts w:cs="Arial"/>
                <w:lang w:eastAsia="en-GB"/>
              </w:rPr>
              <w:t>Post fault repairs  compensation devices</w:t>
            </w:r>
          </w:p>
        </w:tc>
      </w:tr>
      <w:tr w:rsidR="00CE1B7B" w:rsidRPr="000D456B" w14:paraId="489D6D81" w14:textId="77777777" w:rsidTr="00CE1B7B">
        <w:tc>
          <w:tcPr>
            <w:tcW w:w="2273" w:type="dxa"/>
            <w:tcBorders>
              <w:top w:val="nil"/>
              <w:left w:val="single" w:sz="4" w:space="0" w:color="auto"/>
              <w:bottom w:val="single" w:sz="4" w:space="0" w:color="auto"/>
              <w:right w:val="single" w:sz="4" w:space="0" w:color="auto"/>
            </w:tcBorders>
            <w:vAlign w:val="bottom"/>
          </w:tcPr>
          <w:p w14:paraId="51FBEB38" w14:textId="77777777" w:rsidR="00CE1B7B" w:rsidRPr="00695933" w:rsidRDefault="00CE1B7B" w:rsidP="00CE1B7B">
            <w:pPr>
              <w:spacing w:after="0"/>
              <w:rPr>
                <w:rFonts w:cs="Arial"/>
                <w:lang w:eastAsia="en-GB"/>
              </w:rPr>
            </w:pPr>
            <w:r w:rsidRPr="00695933">
              <w:rPr>
                <w:rFonts w:cs="Arial"/>
                <w:lang w:eastAsia="en-GB"/>
              </w:rPr>
              <w:t>PRS</w:t>
            </w:r>
          </w:p>
        </w:tc>
        <w:tc>
          <w:tcPr>
            <w:tcW w:w="5812" w:type="dxa"/>
            <w:tcBorders>
              <w:top w:val="nil"/>
              <w:left w:val="nil"/>
              <w:bottom w:val="single" w:sz="4" w:space="0" w:color="auto"/>
              <w:right w:val="single" w:sz="4" w:space="0" w:color="auto"/>
            </w:tcBorders>
            <w:vAlign w:val="bottom"/>
          </w:tcPr>
          <w:p w14:paraId="487B98B0" w14:textId="7948B563" w:rsidR="00CE1B7B" w:rsidRPr="00695933" w:rsidRDefault="00CE1B7B" w:rsidP="00CE1B7B">
            <w:pPr>
              <w:spacing w:after="0"/>
              <w:rPr>
                <w:rFonts w:cs="Arial"/>
                <w:lang w:eastAsia="en-GB"/>
              </w:rPr>
            </w:pPr>
            <w:r w:rsidRPr="00695933">
              <w:rPr>
                <w:rFonts w:cs="Arial"/>
                <w:lang w:eastAsia="en-GB"/>
              </w:rPr>
              <w:t>Post fault repairs  Switchgear</w:t>
            </w:r>
          </w:p>
        </w:tc>
      </w:tr>
      <w:tr w:rsidR="00CE1B7B" w:rsidRPr="000D456B" w14:paraId="212B10EE" w14:textId="77777777" w:rsidTr="00CE1B7B">
        <w:tc>
          <w:tcPr>
            <w:tcW w:w="2273" w:type="dxa"/>
            <w:tcBorders>
              <w:top w:val="nil"/>
              <w:left w:val="single" w:sz="4" w:space="0" w:color="auto"/>
              <w:bottom w:val="single" w:sz="4" w:space="0" w:color="auto"/>
              <w:right w:val="single" w:sz="4" w:space="0" w:color="auto"/>
            </w:tcBorders>
            <w:vAlign w:val="bottom"/>
          </w:tcPr>
          <w:p w14:paraId="5A7ED856" w14:textId="77777777" w:rsidR="00CE1B7B" w:rsidRPr="00695933" w:rsidRDefault="00CE1B7B" w:rsidP="00CE1B7B">
            <w:pPr>
              <w:spacing w:after="0"/>
              <w:rPr>
                <w:rFonts w:cs="Arial"/>
                <w:lang w:eastAsia="en-GB"/>
              </w:rPr>
            </w:pPr>
            <w:r w:rsidRPr="00695933">
              <w:rPr>
                <w:rFonts w:cs="Arial"/>
                <w:lang w:eastAsia="en-GB"/>
              </w:rPr>
              <w:t>PRT</w:t>
            </w:r>
          </w:p>
        </w:tc>
        <w:tc>
          <w:tcPr>
            <w:tcW w:w="5812" w:type="dxa"/>
            <w:tcBorders>
              <w:top w:val="nil"/>
              <w:left w:val="nil"/>
              <w:bottom w:val="single" w:sz="4" w:space="0" w:color="auto"/>
              <w:right w:val="single" w:sz="4" w:space="0" w:color="auto"/>
            </w:tcBorders>
            <w:vAlign w:val="bottom"/>
          </w:tcPr>
          <w:p w14:paraId="4F3E395A" w14:textId="75639A2A" w:rsidR="00CE1B7B" w:rsidRPr="00695933" w:rsidRDefault="00CE1B7B" w:rsidP="00CE1B7B">
            <w:pPr>
              <w:spacing w:after="0"/>
              <w:rPr>
                <w:rFonts w:cs="Arial"/>
                <w:lang w:eastAsia="en-GB"/>
              </w:rPr>
            </w:pPr>
            <w:r w:rsidRPr="00695933">
              <w:rPr>
                <w:rFonts w:cs="Arial"/>
                <w:lang w:eastAsia="en-GB"/>
              </w:rPr>
              <w:t>Post fault repairs  Transformers</w:t>
            </w:r>
          </w:p>
        </w:tc>
      </w:tr>
      <w:tr w:rsidR="00CE1B7B" w:rsidRPr="000D456B" w14:paraId="78690BDF" w14:textId="77777777" w:rsidTr="00CE1B7B">
        <w:tc>
          <w:tcPr>
            <w:tcW w:w="2273" w:type="dxa"/>
            <w:tcBorders>
              <w:top w:val="nil"/>
              <w:left w:val="single" w:sz="4" w:space="0" w:color="auto"/>
              <w:bottom w:val="single" w:sz="4" w:space="0" w:color="auto"/>
              <w:right w:val="single" w:sz="4" w:space="0" w:color="auto"/>
            </w:tcBorders>
            <w:vAlign w:val="bottom"/>
          </w:tcPr>
          <w:p w14:paraId="0C354F22" w14:textId="77777777" w:rsidR="00CE1B7B" w:rsidRPr="00695933" w:rsidRDefault="00CE1B7B" w:rsidP="00CE1B7B">
            <w:pPr>
              <w:spacing w:after="0"/>
              <w:rPr>
                <w:rFonts w:cs="Arial"/>
                <w:lang w:eastAsia="en-GB"/>
              </w:rPr>
            </w:pPr>
            <w:r w:rsidRPr="00695933">
              <w:rPr>
                <w:rFonts w:cs="Arial"/>
                <w:lang w:eastAsia="en-GB"/>
              </w:rPr>
              <w:t>PTT</w:t>
            </w:r>
          </w:p>
        </w:tc>
        <w:tc>
          <w:tcPr>
            <w:tcW w:w="5812" w:type="dxa"/>
            <w:tcBorders>
              <w:top w:val="nil"/>
              <w:left w:val="nil"/>
              <w:bottom w:val="single" w:sz="4" w:space="0" w:color="auto"/>
              <w:right w:val="single" w:sz="4" w:space="0" w:color="auto"/>
            </w:tcBorders>
            <w:vAlign w:val="bottom"/>
          </w:tcPr>
          <w:p w14:paraId="74298891" w14:textId="77777777" w:rsidR="00CE1B7B" w:rsidRPr="00695933" w:rsidRDefault="00CE1B7B" w:rsidP="00CE1B7B">
            <w:pPr>
              <w:spacing w:after="0"/>
              <w:rPr>
                <w:rFonts w:cs="Arial"/>
                <w:lang w:eastAsia="en-GB"/>
              </w:rPr>
            </w:pPr>
            <w:r w:rsidRPr="00695933">
              <w:rPr>
                <w:rFonts w:cs="Arial"/>
                <w:lang w:eastAsia="en-GB"/>
              </w:rPr>
              <w:t>ON LOAD TRIP TEST</w:t>
            </w:r>
          </w:p>
        </w:tc>
      </w:tr>
      <w:tr w:rsidR="00CE1B7B" w:rsidRPr="000D456B" w14:paraId="2A6C63B1" w14:textId="77777777" w:rsidTr="00CE1B7B">
        <w:tc>
          <w:tcPr>
            <w:tcW w:w="2273" w:type="dxa"/>
            <w:tcBorders>
              <w:top w:val="nil"/>
              <w:left w:val="single" w:sz="4" w:space="0" w:color="auto"/>
              <w:bottom w:val="single" w:sz="4" w:space="0" w:color="auto"/>
              <w:right w:val="single" w:sz="4" w:space="0" w:color="auto"/>
            </w:tcBorders>
            <w:vAlign w:val="bottom"/>
          </w:tcPr>
          <w:p w14:paraId="70F96B1C" w14:textId="77777777" w:rsidR="00CE1B7B" w:rsidRPr="00695933" w:rsidRDefault="00CE1B7B" w:rsidP="00CE1B7B">
            <w:pPr>
              <w:spacing w:after="0"/>
              <w:rPr>
                <w:rFonts w:cs="Arial"/>
                <w:lang w:eastAsia="en-GB"/>
              </w:rPr>
            </w:pPr>
            <w:r w:rsidRPr="00695933">
              <w:rPr>
                <w:rFonts w:cs="Arial"/>
                <w:lang w:eastAsia="en-GB"/>
              </w:rPr>
              <w:t>RAT</w:t>
            </w:r>
          </w:p>
        </w:tc>
        <w:tc>
          <w:tcPr>
            <w:tcW w:w="5812" w:type="dxa"/>
            <w:tcBorders>
              <w:top w:val="nil"/>
              <w:left w:val="nil"/>
              <w:bottom w:val="single" w:sz="4" w:space="0" w:color="auto"/>
              <w:right w:val="single" w:sz="4" w:space="0" w:color="auto"/>
            </w:tcBorders>
            <w:vAlign w:val="bottom"/>
          </w:tcPr>
          <w:p w14:paraId="2B8F102D" w14:textId="77777777" w:rsidR="00CE1B7B" w:rsidRPr="00695933" w:rsidRDefault="00CE1B7B" w:rsidP="00CE1B7B">
            <w:pPr>
              <w:spacing w:after="0"/>
              <w:rPr>
                <w:rFonts w:cs="Arial"/>
                <w:lang w:eastAsia="en-GB"/>
              </w:rPr>
            </w:pPr>
            <w:r w:rsidRPr="00695933">
              <w:rPr>
                <w:rFonts w:cs="Arial"/>
                <w:lang w:eastAsia="en-GB"/>
              </w:rPr>
              <w:t>RATING RESTRICTION (I/S)</w:t>
            </w:r>
          </w:p>
        </w:tc>
      </w:tr>
      <w:tr w:rsidR="00CE1B7B" w:rsidRPr="000D456B" w14:paraId="355DF85F" w14:textId="77777777" w:rsidTr="00CE1B7B">
        <w:tc>
          <w:tcPr>
            <w:tcW w:w="2273" w:type="dxa"/>
            <w:tcBorders>
              <w:top w:val="nil"/>
              <w:left w:val="single" w:sz="4" w:space="0" w:color="auto"/>
              <w:bottom w:val="single" w:sz="4" w:space="0" w:color="auto"/>
              <w:right w:val="single" w:sz="4" w:space="0" w:color="auto"/>
            </w:tcBorders>
            <w:vAlign w:val="bottom"/>
          </w:tcPr>
          <w:p w14:paraId="1B3952DF" w14:textId="77777777" w:rsidR="00CE1B7B" w:rsidRPr="00695933" w:rsidRDefault="00CE1B7B" w:rsidP="00CE1B7B">
            <w:pPr>
              <w:spacing w:after="0"/>
              <w:rPr>
                <w:rFonts w:cs="Arial"/>
                <w:lang w:eastAsia="en-GB"/>
              </w:rPr>
            </w:pPr>
            <w:r w:rsidRPr="00695933">
              <w:rPr>
                <w:rFonts w:cs="Arial"/>
                <w:lang w:eastAsia="en-GB"/>
              </w:rPr>
              <w:t>ROM</w:t>
            </w:r>
          </w:p>
        </w:tc>
        <w:tc>
          <w:tcPr>
            <w:tcW w:w="5812" w:type="dxa"/>
            <w:tcBorders>
              <w:top w:val="nil"/>
              <w:left w:val="nil"/>
              <w:bottom w:val="single" w:sz="4" w:space="0" w:color="auto"/>
              <w:right w:val="single" w:sz="4" w:space="0" w:color="auto"/>
            </w:tcBorders>
            <w:vAlign w:val="bottom"/>
          </w:tcPr>
          <w:p w14:paraId="012CF920" w14:textId="77777777" w:rsidR="00CE1B7B" w:rsidRPr="00695933" w:rsidRDefault="00CE1B7B" w:rsidP="00CE1B7B">
            <w:pPr>
              <w:spacing w:after="0"/>
              <w:rPr>
                <w:rFonts w:cs="Arial"/>
                <w:lang w:eastAsia="en-GB"/>
              </w:rPr>
            </w:pPr>
            <w:r w:rsidRPr="00695933">
              <w:rPr>
                <w:rFonts w:cs="Arial"/>
                <w:lang w:eastAsia="en-GB"/>
              </w:rPr>
              <w:t>ROUTINE MAINTENANCE (O/S)</w:t>
            </w:r>
          </w:p>
        </w:tc>
      </w:tr>
      <w:tr w:rsidR="00CE1B7B" w:rsidRPr="000D456B" w14:paraId="6EDC67D9" w14:textId="77777777" w:rsidTr="00CE1B7B">
        <w:tc>
          <w:tcPr>
            <w:tcW w:w="2273" w:type="dxa"/>
            <w:tcBorders>
              <w:top w:val="nil"/>
              <w:left w:val="single" w:sz="4" w:space="0" w:color="auto"/>
              <w:bottom w:val="single" w:sz="4" w:space="0" w:color="auto"/>
              <w:right w:val="single" w:sz="4" w:space="0" w:color="auto"/>
            </w:tcBorders>
            <w:vAlign w:val="bottom"/>
          </w:tcPr>
          <w:p w14:paraId="710E33BE" w14:textId="77777777" w:rsidR="00CE1B7B" w:rsidRPr="00695933" w:rsidRDefault="00CE1B7B" w:rsidP="00CE1B7B">
            <w:pPr>
              <w:spacing w:after="0"/>
              <w:rPr>
                <w:rFonts w:cs="Arial"/>
                <w:lang w:eastAsia="en-GB"/>
              </w:rPr>
            </w:pPr>
            <w:r w:rsidRPr="00695933">
              <w:rPr>
                <w:rFonts w:cs="Arial"/>
                <w:lang w:eastAsia="en-GB"/>
              </w:rPr>
              <w:t>ROT</w:t>
            </w:r>
          </w:p>
        </w:tc>
        <w:tc>
          <w:tcPr>
            <w:tcW w:w="5812" w:type="dxa"/>
            <w:tcBorders>
              <w:top w:val="nil"/>
              <w:left w:val="nil"/>
              <w:bottom w:val="single" w:sz="4" w:space="0" w:color="auto"/>
              <w:right w:val="single" w:sz="4" w:space="0" w:color="auto"/>
            </w:tcBorders>
            <w:vAlign w:val="bottom"/>
          </w:tcPr>
          <w:p w14:paraId="48E4068F" w14:textId="77777777" w:rsidR="00CE1B7B" w:rsidRPr="00695933" w:rsidRDefault="00CE1B7B" w:rsidP="00CE1B7B">
            <w:pPr>
              <w:spacing w:after="0"/>
              <w:rPr>
                <w:rFonts w:cs="Arial"/>
                <w:lang w:eastAsia="en-GB"/>
              </w:rPr>
            </w:pPr>
            <w:r w:rsidRPr="00695933">
              <w:rPr>
                <w:rFonts w:cs="Arial"/>
                <w:lang w:eastAsia="en-GB"/>
              </w:rPr>
              <w:t>RISK OF TRIP (I/S)</w:t>
            </w:r>
          </w:p>
        </w:tc>
      </w:tr>
      <w:tr w:rsidR="00CE1B7B" w:rsidRPr="000D456B" w14:paraId="648D12D4" w14:textId="77777777" w:rsidTr="00CE1B7B">
        <w:tc>
          <w:tcPr>
            <w:tcW w:w="2273" w:type="dxa"/>
            <w:tcBorders>
              <w:top w:val="nil"/>
              <w:left w:val="single" w:sz="4" w:space="0" w:color="auto"/>
              <w:bottom w:val="single" w:sz="4" w:space="0" w:color="auto"/>
              <w:right w:val="single" w:sz="4" w:space="0" w:color="auto"/>
            </w:tcBorders>
            <w:vAlign w:val="bottom"/>
          </w:tcPr>
          <w:p w14:paraId="1888F01D" w14:textId="77777777" w:rsidR="00CE1B7B" w:rsidRPr="00695933" w:rsidRDefault="00CE1B7B" w:rsidP="00CE1B7B">
            <w:pPr>
              <w:spacing w:after="0"/>
              <w:rPr>
                <w:rFonts w:cs="Arial"/>
                <w:lang w:eastAsia="en-GB"/>
              </w:rPr>
            </w:pPr>
            <w:r w:rsidRPr="00695933">
              <w:rPr>
                <w:rFonts w:cs="Arial"/>
                <w:lang w:eastAsia="en-GB"/>
              </w:rPr>
              <w:t>RSS</w:t>
            </w:r>
          </w:p>
        </w:tc>
        <w:tc>
          <w:tcPr>
            <w:tcW w:w="5812" w:type="dxa"/>
            <w:tcBorders>
              <w:top w:val="nil"/>
              <w:left w:val="nil"/>
              <w:bottom w:val="single" w:sz="4" w:space="0" w:color="auto"/>
              <w:right w:val="single" w:sz="4" w:space="0" w:color="auto"/>
            </w:tcBorders>
            <w:vAlign w:val="bottom"/>
          </w:tcPr>
          <w:p w14:paraId="58703AD0" w14:textId="77777777" w:rsidR="00CE1B7B" w:rsidRPr="00695933" w:rsidRDefault="00CE1B7B" w:rsidP="00CE1B7B">
            <w:pPr>
              <w:spacing w:after="0"/>
              <w:rPr>
                <w:rFonts w:cs="Arial"/>
                <w:lang w:eastAsia="en-GB"/>
              </w:rPr>
            </w:pPr>
            <w:r w:rsidRPr="00695933">
              <w:rPr>
                <w:rFonts w:cs="Arial"/>
                <w:lang w:eastAsia="en-GB"/>
              </w:rPr>
              <w:t>REQUIREMENT FOR SAFETY SWITCHING</w:t>
            </w:r>
          </w:p>
        </w:tc>
      </w:tr>
      <w:tr w:rsidR="00CE1B7B" w:rsidRPr="000D456B" w14:paraId="5BED0C3E" w14:textId="77777777" w:rsidTr="00CE1B7B">
        <w:tc>
          <w:tcPr>
            <w:tcW w:w="2273" w:type="dxa"/>
            <w:tcBorders>
              <w:top w:val="nil"/>
              <w:left w:val="single" w:sz="4" w:space="0" w:color="auto"/>
              <w:bottom w:val="single" w:sz="4" w:space="0" w:color="auto"/>
              <w:right w:val="single" w:sz="4" w:space="0" w:color="auto"/>
            </w:tcBorders>
            <w:vAlign w:val="bottom"/>
          </w:tcPr>
          <w:p w14:paraId="131843FB" w14:textId="77777777" w:rsidR="00CE1B7B" w:rsidRPr="00695933" w:rsidRDefault="00CE1B7B" w:rsidP="00CE1B7B">
            <w:pPr>
              <w:spacing w:after="0"/>
              <w:rPr>
                <w:rFonts w:cs="Arial"/>
                <w:lang w:eastAsia="en-GB"/>
              </w:rPr>
            </w:pPr>
            <w:r w:rsidRPr="00695933">
              <w:rPr>
                <w:rFonts w:cs="Arial"/>
                <w:lang w:eastAsia="en-GB"/>
              </w:rPr>
              <w:t>SCO</w:t>
            </w:r>
          </w:p>
        </w:tc>
        <w:tc>
          <w:tcPr>
            <w:tcW w:w="5812" w:type="dxa"/>
            <w:tcBorders>
              <w:top w:val="nil"/>
              <w:left w:val="nil"/>
              <w:bottom w:val="single" w:sz="4" w:space="0" w:color="auto"/>
              <w:right w:val="single" w:sz="4" w:space="0" w:color="auto"/>
            </w:tcBorders>
            <w:vAlign w:val="bottom"/>
          </w:tcPr>
          <w:p w14:paraId="24F4BC6B" w14:textId="77777777" w:rsidR="00CE1B7B" w:rsidRPr="00695933" w:rsidRDefault="00CE1B7B" w:rsidP="00CE1B7B">
            <w:pPr>
              <w:spacing w:after="0"/>
              <w:rPr>
                <w:rFonts w:cs="Arial"/>
                <w:lang w:eastAsia="en-GB"/>
              </w:rPr>
            </w:pPr>
            <w:r w:rsidRPr="00695933">
              <w:rPr>
                <w:rFonts w:cs="Arial"/>
                <w:lang w:eastAsia="en-GB"/>
              </w:rPr>
              <w:t>SYSTEM CONSTRUCTION OUTAGE (O/S)</w:t>
            </w:r>
          </w:p>
        </w:tc>
      </w:tr>
      <w:tr w:rsidR="00CE1B7B" w:rsidRPr="000D456B" w14:paraId="092F37E3" w14:textId="77777777" w:rsidTr="00CE1B7B">
        <w:tc>
          <w:tcPr>
            <w:tcW w:w="2273" w:type="dxa"/>
            <w:tcBorders>
              <w:top w:val="nil"/>
              <w:left w:val="single" w:sz="4" w:space="0" w:color="auto"/>
              <w:bottom w:val="single" w:sz="4" w:space="0" w:color="auto"/>
              <w:right w:val="single" w:sz="4" w:space="0" w:color="auto"/>
            </w:tcBorders>
            <w:vAlign w:val="bottom"/>
          </w:tcPr>
          <w:p w14:paraId="2FFB8948" w14:textId="77777777" w:rsidR="00CE1B7B" w:rsidRPr="00695933" w:rsidRDefault="00CE1B7B" w:rsidP="00CE1B7B">
            <w:pPr>
              <w:spacing w:after="0"/>
              <w:rPr>
                <w:rFonts w:cs="Arial"/>
                <w:lang w:eastAsia="en-GB"/>
              </w:rPr>
            </w:pPr>
            <w:r w:rsidRPr="00CE1B7B">
              <w:rPr>
                <w:rFonts w:cs="Arial"/>
                <w:lang w:eastAsia="en-GB"/>
              </w:rPr>
              <w:t>TCP</w:t>
            </w:r>
          </w:p>
        </w:tc>
        <w:tc>
          <w:tcPr>
            <w:tcW w:w="5812" w:type="dxa"/>
            <w:tcBorders>
              <w:top w:val="nil"/>
              <w:left w:val="nil"/>
              <w:bottom w:val="single" w:sz="4" w:space="0" w:color="auto"/>
              <w:right w:val="single" w:sz="4" w:space="0" w:color="auto"/>
            </w:tcBorders>
            <w:vAlign w:val="bottom"/>
          </w:tcPr>
          <w:p w14:paraId="5FCE5211" w14:textId="77777777" w:rsidR="00CE1B7B" w:rsidRPr="00695933" w:rsidRDefault="00CE1B7B" w:rsidP="00CE1B7B">
            <w:pPr>
              <w:spacing w:after="0"/>
              <w:rPr>
                <w:rFonts w:cs="Arial"/>
                <w:lang w:eastAsia="en-GB"/>
              </w:rPr>
            </w:pPr>
            <w:r w:rsidRPr="00CE1B7B">
              <w:rPr>
                <w:rFonts w:cs="Arial"/>
                <w:lang w:eastAsia="en-GB"/>
              </w:rPr>
              <w:t>Tree Cutting Proximity outage</w:t>
            </w:r>
          </w:p>
        </w:tc>
      </w:tr>
      <w:tr w:rsidR="00CE1B7B" w:rsidRPr="00995F41" w14:paraId="7F35311D" w14:textId="77777777" w:rsidTr="00CE1B7B">
        <w:tc>
          <w:tcPr>
            <w:tcW w:w="2273" w:type="dxa"/>
            <w:tcBorders>
              <w:top w:val="nil"/>
              <w:left w:val="single" w:sz="4" w:space="0" w:color="auto"/>
              <w:bottom w:val="single" w:sz="4" w:space="0" w:color="auto"/>
              <w:right w:val="single" w:sz="4" w:space="0" w:color="auto"/>
            </w:tcBorders>
            <w:vAlign w:val="bottom"/>
          </w:tcPr>
          <w:p w14:paraId="737FAD8B" w14:textId="77777777" w:rsidR="00CE1B7B" w:rsidRPr="00CE1B7B" w:rsidRDefault="00CE1B7B" w:rsidP="00CE1B7B">
            <w:pPr>
              <w:spacing w:after="0"/>
              <w:rPr>
                <w:rFonts w:cs="Arial"/>
                <w:lang w:eastAsia="en-GB"/>
              </w:rPr>
            </w:pPr>
            <w:r w:rsidRPr="00695933">
              <w:rPr>
                <w:rFonts w:cs="Arial"/>
                <w:lang w:eastAsia="en-GB"/>
              </w:rPr>
              <w:t>UCO</w:t>
            </w:r>
          </w:p>
        </w:tc>
        <w:tc>
          <w:tcPr>
            <w:tcW w:w="5812" w:type="dxa"/>
            <w:tcBorders>
              <w:top w:val="nil"/>
              <w:left w:val="nil"/>
              <w:bottom w:val="single" w:sz="4" w:space="0" w:color="auto"/>
              <w:right w:val="single" w:sz="4" w:space="0" w:color="auto"/>
            </w:tcBorders>
            <w:vAlign w:val="bottom"/>
          </w:tcPr>
          <w:p w14:paraId="0431A28A" w14:textId="77777777" w:rsidR="00CE1B7B" w:rsidRPr="00CE1B7B" w:rsidRDefault="00CE1B7B" w:rsidP="00CE1B7B">
            <w:pPr>
              <w:spacing w:after="0"/>
              <w:rPr>
                <w:rFonts w:cs="Arial"/>
                <w:lang w:eastAsia="en-GB"/>
              </w:rPr>
            </w:pPr>
            <w:r w:rsidRPr="00695933">
              <w:rPr>
                <w:rFonts w:cs="Arial"/>
                <w:lang w:eastAsia="en-GB"/>
              </w:rPr>
              <w:t>USER CONSTRUCTION OUTAGE (O/S)</w:t>
            </w:r>
          </w:p>
        </w:tc>
      </w:tr>
      <w:tr w:rsidR="00CE1B7B" w:rsidRPr="000D456B" w14:paraId="0CA72901" w14:textId="77777777" w:rsidTr="00CE1B7B">
        <w:tc>
          <w:tcPr>
            <w:tcW w:w="2273" w:type="dxa"/>
            <w:tcBorders>
              <w:top w:val="nil"/>
              <w:left w:val="single" w:sz="4" w:space="0" w:color="auto"/>
              <w:bottom w:val="single" w:sz="4" w:space="0" w:color="auto"/>
              <w:right w:val="single" w:sz="4" w:space="0" w:color="auto"/>
            </w:tcBorders>
            <w:vAlign w:val="bottom"/>
          </w:tcPr>
          <w:p w14:paraId="36AA3373" w14:textId="77777777" w:rsidR="00CE1B7B" w:rsidRPr="00695933" w:rsidRDefault="00CE1B7B" w:rsidP="00CE1B7B">
            <w:pPr>
              <w:spacing w:after="0"/>
              <w:rPr>
                <w:rFonts w:cs="Arial"/>
                <w:lang w:eastAsia="en-GB"/>
              </w:rPr>
            </w:pPr>
            <w:r w:rsidRPr="00695933">
              <w:rPr>
                <w:rFonts w:cs="Arial"/>
                <w:lang w:eastAsia="en-GB"/>
              </w:rPr>
              <w:t>UMO</w:t>
            </w:r>
          </w:p>
        </w:tc>
        <w:tc>
          <w:tcPr>
            <w:tcW w:w="5812" w:type="dxa"/>
            <w:tcBorders>
              <w:top w:val="nil"/>
              <w:left w:val="nil"/>
              <w:bottom w:val="single" w:sz="4" w:space="0" w:color="auto"/>
              <w:right w:val="single" w:sz="4" w:space="0" w:color="auto"/>
            </w:tcBorders>
            <w:vAlign w:val="bottom"/>
          </w:tcPr>
          <w:p w14:paraId="3A849DD1" w14:textId="77777777" w:rsidR="00CE1B7B" w:rsidRPr="00695933" w:rsidRDefault="00CE1B7B" w:rsidP="00CE1B7B">
            <w:pPr>
              <w:spacing w:after="0"/>
              <w:rPr>
                <w:rFonts w:cs="Arial"/>
                <w:lang w:eastAsia="en-GB"/>
              </w:rPr>
            </w:pPr>
            <w:r w:rsidRPr="00695933">
              <w:rPr>
                <w:rFonts w:cs="Arial"/>
                <w:lang w:eastAsia="en-GB"/>
              </w:rPr>
              <w:t>USER MAINTENACE OUTAGE</w:t>
            </w:r>
          </w:p>
        </w:tc>
      </w:tr>
      <w:tr w:rsidR="00CE1B7B" w:rsidRPr="000D456B" w14:paraId="5E693398" w14:textId="77777777" w:rsidTr="00CE1B7B">
        <w:tc>
          <w:tcPr>
            <w:tcW w:w="2273" w:type="dxa"/>
            <w:tcBorders>
              <w:top w:val="nil"/>
              <w:left w:val="single" w:sz="4" w:space="0" w:color="auto"/>
              <w:bottom w:val="single" w:sz="4" w:space="0" w:color="auto"/>
              <w:right w:val="single" w:sz="4" w:space="0" w:color="auto"/>
            </w:tcBorders>
            <w:vAlign w:val="bottom"/>
          </w:tcPr>
          <w:p w14:paraId="03DCC92F" w14:textId="77777777" w:rsidR="00CE1B7B" w:rsidRPr="00695933" w:rsidRDefault="00CE1B7B" w:rsidP="00CE1B7B">
            <w:pPr>
              <w:spacing w:after="0"/>
              <w:rPr>
                <w:rFonts w:cs="Arial"/>
                <w:lang w:eastAsia="en-GB"/>
              </w:rPr>
            </w:pPr>
            <w:r w:rsidRPr="00695933">
              <w:rPr>
                <w:rFonts w:cs="Arial"/>
                <w:lang w:eastAsia="en-GB"/>
              </w:rPr>
              <w:t>UNC</w:t>
            </w:r>
          </w:p>
        </w:tc>
        <w:tc>
          <w:tcPr>
            <w:tcW w:w="5812" w:type="dxa"/>
            <w:tcBorders>
              <w:top w:val="nil"/>
              <w:left w:val="nil"/>
              <w:bottom w:val="single" w:sz="4" w:space="0" w:color="auto"/>
              <w:right w:val="single" w:sz="4" w:space="0" w:color="auto"/>
            </w:tcBorders>
            <w:vAlign w:val="bottom"/>
          </w:tcPr>
          <w:p w14:paraId="481EBDEE" w14:textId="77777777" w:rsidR="00CE1B7B" w:rsidRPr="00695933" w:rsidRDefault="00CE1B7B" w:rsidP="00CE1B7B">
            <w:pPr>
              <w:spacing w:after="0"/>
              <w:rPr>
                <w:rFonts w:cs="Arial"/>
                <w:lang w:eastAsia="en-GB"/>
              </w:rPr>
            </w:pPr>
            <w:r w:rsidRPr="00695933">
              <w:rPr>
                <w:rFonts w:cs="Arial"/>
                <w:lang w:eastAsia="en-GB"/>
              </w:rPr>
              <w:t>UNCLASSIFIED</w:t>
            </w:r>
          </w:p>
        </w:tc>
      </w:tr>
      <w:tr w:rsidR="00CE1B7B" w:rsidRPr="000D456B" w14:paraId="61209722" w14:textId="77777777" w:rsidTr="00CE1B7B">
        <w:tc>
          <w:tcPr>
            <w:tcW w:w="2273" w:type="dxa"/>
            <w:tcBorders>
              <w:top w:val="nil"/>
              <w:left w:val="single" w:sz="4" w:space="0" w:color="auto"/>
              <w:bottom w:val="single" w:sz="4" w:space="0" w:color="auto"/>
              <w:right w:val="single" w:sz="4" w:space="0" w:color="auto"/>
            </w:tcBorders>
            <w:vAlign w:val="bottom"/>
          </w:tcPr>
          <w:p w14:paraId="04ED29C9" w14:textId="77777777" w:rsidR="00CE1B7B" w:rsidRPr="00695933" w:rsidRDefault="00CE1B7B" w:rsidP="00CE1B7B">
            <w:pPr>
              <w:spacing w:after="0"/>
              <w:rPr>
                <w:rFonts w:cs="Arial"/>
                <w:lang w:eastAsia="en-GB"/>
              </w:rPr>
            </w:pPr>
            <w:r w:rsidRPr="00CE1B7B">
              <w:rPr>
                <w:rFonts w:cs="Arial"/>
                <w:lang w:eastAsia="en-GB"/>
              </w:rPr>
              <w:t>VCO</w:t>
            </w:r>
          </w:p>
        </w:tc>
        <w:tc>
          <w:tcPr>
            <w:tcW w:w="5812" w:type="dxa"/>
            <w:tcBorders>
              <w:top w:val="nil"/>
              <w:left w:val="nil"/>
              <w:bottom w:val="single" w:sz="4" w:space="0" w:color="auto"/>
              <w:right w:val="single" w:sz="4" w:space="0" w:color="auto"/>
            </w:tcBorders>
            <w:vAlign w:val="bottom"/>
          </w:tcPr>
          <w:p w14:paraId="1968B626" w14:textId="77777777" w:rsidR="00CE1B7B" w:rsidRPr="00CE1B7B" w:rsidRDefault="00CE1B7B" w:rsidP="00CE1B7B">
            <w:pPr>
              <w:spacing w:after="0"/>
              <w:rPr>
                <w:rFonts w:cs="Arial"/>
                <w:lang w:eastAsia="en-GB"/>
              </w:rPr>
            </w:pPr>
            <w:r w:rsidRPr="00CE1B7B">
              <w:rPr>
                <w:rFonts w:cs="Arial"/>
                <w:lang w:eastAsia="en-GB"/>
              </w:rPr>
              <w:t>Voltage Control Circuit Outage (SO)</w:t>
            </w:r>
          </w:p>
        </w:tc>
      </w:tr>
    </w:tbl>
    <w:p w14:paraId="3A52F08F" w14:textId="77777777" w:rsidR="00416BE3" w:rsidRDefault="00416BE3" w:rsidP="00416BE3">
      <w:r>
        <w:br w:type="textWrapping" w:clear="all"/>
      </w:r>
    </w:p>
    <w:p w14:paraId="1AE3656F" w14:textId="77777777" w:rsidR="00CD7C7C" w:rsidRDefault="00CD7C7C">
      <w:pPr>
        <w:rPr>
          <w:ins w:id="173" w:author="Keith Jones (NESO)" w:date="2024-12-13T10:41:00Z" w16du:dateUtc="2024-12-13T10:41:00Z"/>
        </w:rPr>
      </w:pPr>
    </w:p>
    <w:p w14:paraId="48DD3139" w14:textId="77777777" w:rsidR="00B95CDB" w:rsidRDefault="00B95CDB">
      <w:pPr>
        <w:rPr>
          <w:ins w:id="174" w:author="Keith Jones (NESO)" w:date="2024-12-13T10:41:00Z" w16du:dateUtc="2024-12-13T10:41:00Z"/>
        </w:rPr>
      </w:pPr>
    </w:p>
    <w:p w14:paraId="5F7D1B01" w14:textId="77777777" w:rsidR="00B95CDB" w:rsidRDefault="00B95CDB">
      <w:pPr>
        <w:rPr>
          <w:ins w:id="175" w:author="Keith Jones (NESO)" w:date="2024-12-13T10:41:00Z" w16du:dateUtc="2024-12-13T10:41:00Z"/>
        </w:rPr>
      </w:pPr>
    </w:p>
    <w:p w14:paraId="0F711B23" w14:textId="77777777" w:rsidR="00B95CDB" w:rsidRDefault="00B95CDB"/>
    <w:p w14:paraId="20B711BE" w14:textId="77777777" w:rsidR="00A54C27" w:rsidRDefault="0070246B">
      <w:pPr>
        <w:rPr>
          <w:b/>
          <w:bCs/>
          <w:i/>
          <w:iCs/>
          <w:sz w:val="24"/>
        </w:rPr>
      </w:pPr>
      <w:r>
        <w:rPr>
          <w:b/>
          <w:bCs/>
          <w:i/>
          <w:iCs/>
          <w:sz w:val="24"/>
        </w:rPr>
        <w:lastRenderedPageBreak/>
        <w:t>C</w:t>
      </w:r>
      <w:r w:rsidR="00A54C27">
        <w:rPr>
          <w:b/>
          <w:bCs/>
          <w:i/>
          <w:iCs/>
          <w:sz w:val="24"/>
        </w:rPr>
        <w:t>.4 TO Priority Codes</w:t>
      </w:r>
    </w:p>
    <w:p w14:paraId="2A306544" w14:textId="77777777" w:rsidR="00A54C27" w:rsidRDefault="00472ED3">
      <w:r>
        <w:t>Priority code indicates of how important a particular Outage is with 1 is being the most critical.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A54C27" w14:paraId="39582AEF" w14:textId="77777777">
        <w:tc>
          <w:tcPr>
            <w:tcW w:w="1101" w:type="dxa"/>
          </w:tcPr>
          <w:p w14:paraId="1DA9A0DF" w14:textId="77777777" w:rsidR="00A54C27" w:rsidRDefault="00A54C27">
            <w:r>
              <w:t>Priority</w:t>
            </w:r>
          </w:p>
        </w:tc>
        <w:tc>
          <w:tcPr>
            <w:tcW w:w="7421" w:type="dxa"/>
          </w:tcPr>
          <w:p w14:paraId="0F8D4336" w14:textId="77777777" w:rsidR="00A54C27" w:rsidRDefault="00A54C27">
            <w:r>
              <w:t>Description</w:t>
            </w:r>
            <w:r w:rsidR="00472ED3">
              <w:t xml:space="preserve"> ***</w:t>
            </w:r>
          </w:p>
        </w:tc>
      </w:tr>
      <w:tr w:rsidR="00A54C27" w14:paraId="0E7D9E00" w14:textId="77777777">
        <w:tc>
          <w:tcPr>
            <w:tcW w:w="1101" w:type="dxa"/>
          </w:tcPr>
          <w:p w14:paraId="0673F522" w14:textId="77777777" w:rsidR="00A54C27" w:rsidRDefault="00A54C27">
            <w:r>
              <w:t>1</w:t>
            </w:r>
          </w:p>
        </w:tc>
        <w:tc>
          <w:tcPr>
            <w:tcW w:w="7421" w:type="dxa"/>
          </w:tcPr>
          <w:p w14:paraId="298FD8D1" w14:textId="77777777" w:rsidR="00A54C27" w:rsidRPr="00F42011" w:rsidRDefault="00A54C27" w:rsidP="00665C1A">
            <w:r>
              <w:t xml:space="preserve">Must Have – Includes urgent defect repairs, construction work associated with third party connections, work associated with </w:t>
            </w:r>
            <w:r w:rsidR="00665C1A">
              <w:t xml:space="preserve">Network </w:t>
            </w:r>
            <w:r>
              <w:t>Rail possessions</w:t>
            </w:r>
            <w:r w:rsidR="00F42011">
              <w:t xml:space="preserve"> </w:t>
            </w:r>
            <w:r w:rsidR="00F42011" w:rsidRPr="00F42011">
              <w:t>and Priority Strategic Wider Works</w:t>
            </w:r>
          </w:p>
        </w:tc>
      </w:tr>
      <w:tr w:rsidR="00A54C27" w14:paraId="732A6ED0" w14:textId="77777777">
        <w:tc>
          <w:tcPr>
            <w:tcW w:w="1101" w:type="dxa"/>
          </w:tcPr>
          <w:p w14:paraId="042311D6" w14:textId="77777777" w:rsidR="00A54C27" w:rsidRDefault="00A54C27">
            <w:r>
              <w:t>2</w:t>
            </w:r>
          </w:p>
        </w:tc>
        <w:tc>
          <w:tcPr>
            <w:tcW w:w="7421" w:type="dxa"/>
          </w:tcPr>
          <w:p w14:paraId="506FFC2F" w14:textId="77777777" w:rsidR="00A54C27" w:rsidRDefault="00A54C27">
            <w:r>
              <w:t xml:space="preserve">Other construction work and essential maintenance including overdue maintenance and </w:t>
            </w:r>
            <w:proofErr w:type="spellStart"/>
            <w:r>
              <w:t>non urgent</w:t>
            </w:r>
            <w:proofErr w:type="spellEnd"/>
            <w:r>
              <w:t xml:space="preserve"> defect repairs</w:t>
            </w:r>
          </w:p>
        </w:tc>
      </w:tr>
      <w:tr w:rsidR="00A54C27" w14:paraId="6AC33A3B" w14:textId="77777777">
        <w:tc>
          <w:tcPr>
            <w:tcW w:w="1101" w:type="dxa"/>
          </w:tcPr>
          <w:p w14:paraId="3DEA164D" w14:textId="77777777" w:rsidR="00A54C27" w:rsidRDefault="00A54C27">
            <w:r>
              <w:t>3</w:t>
            </w:r>
          </w:p>
        </w:tc>
        <w:tc>
          <w:tcPr>
            <w:tcW w:w="7421" w:type="dxa"/>
          </w:tcPr>
          <w:p w14:paraId="586661CF" w14:textId="77777777" w:rsidR="00A54C27" w:rsidRDefault="00A54C27">
            <w:r>
              <w:t>Routine maintenance that will have a significant impact on resource if moved</w:t>
            </w:r>
          </w:p>
        </w:tc>
      </w:tr>
      <w:tr w:rsidR="00A54C27" w14:paraId="1F44D983" w14:textId="77777777">
        <w:tc>
          <w:tcPr>
            <w:tcW w:w="1101" w:type="dxa"/>
          </w:tcPr>
          <w:p w14:paraId="5E9DE92F" w14:textId="77777777" w:rsidR="00A54C27" w:rsidRDefault="00A54C27">
            <w:r>
              <w:t>4</w:t>
            </w:r>
          </w:p>
        </w:tc>
        <w:tc>
          <w:tcPr>
            <w:tcW w:w="7421" w:type="dxa"/>
          </w:tcPr>
          <w:p w14:paraId="6B07A4A9" w14:textId="77777777" w:rsidR="00A54C27" w:rsidRDefault="00A54C27">
            <w:r>
              <w:t xml:space="preserve">Routine maintenance that can be flexible </w:t>
            </w:r>
          </w:p>
        </w:tc>
      </w:tr>
      <w:tr w:rsidR="00A54C27" w14:paraId="58CBCD5C" w14:textId="77777777">
        <w:tc>
          <w:tcPr>
            <w:tcW w:w="1101" w:type="dxa"/>
          </w:tcPr>
          <w:p w14:paraId="2F5942A5" w14:textId="77777777" w:rsidR="00A54C27" w:rsidRDefault="00A54C27">
            <w:r>
              <w:t>5</w:t>
            </w:r>
          </w:p>
        </w:tc>
        <w:tc>
          <w:tcPr>
            <w:tcW w:w="7421" w:type="dxa"/>
          </w:tcPr>
          <w:p w14:paraId="0E5E756F" w14:textId="77777777" w:rsidR="00A54C27" w:rsidRDefault="00A54C27">
            <w:r>
              <w:t>Other work that is taken when an opportunity arises and can easily be moved with no impact on TO resource</w:t>
            </w:r>
          </w:p>
        </w:tc>
      </w:tr>
    </w:tbl>
    <w:p w14:paraId="1D921871" w14:textId="77777777" w:rsidR="00A54C27" w:rsidRDefault="00A54C27"/>
    <w:p w14:paraId="08C06E9C" w14:textId="08D471FB" w:rsidR="00472ED3" w:rsidRDefault="001D293A">
      <w:r>
        <w:t>*** Descriptions for each Priority are not exhaustive list of works examples</w:t>
      </w:r>
      <w:r w:rsidR="00472ED3">
        <w:t>.</w:t>
      </w:r>
      <w:r w:rsidR="00F42011">
        <w:t xml:space="preserve"> An Outage can be given a Priority 1 status if TO of the requesting party can provide reasonable justification to</w:t>
      </w:r>
      <w:r w:rsidR="001E5CEE">
        <w:t xml:space="preserve"> The Company</w:t>
      </w:r>
      <w:r w:rsidR="00F42011">
        <w:t>.</w:t>
      </w:r>
    </w:p>
    <w:p w14:paraId="59601C0E" w14:textId="77777777" w:rsidR="00472ED3" w:rsidRDefault="00472ED3"/>
    <w:p w14:paraId="57212691" w14:textId="77777777" w:rsidR="00A54C27" w:rsidRDefault="0070246B">
      <w:pPr>
        <w:rPr>
          <w:b/>
          <w:bCs/>
          <w:i/>
          <w:iCs/>
          <w:sz w:val="24"/>
        </w:rPr>
      </w:pPr>
      <w:r>
        <w:rPr>
          <w:b/>
          <w:bCs/>
          <w:i/>
          <w:iCs/>
          <w:sz w:val="24"/>
        </w:rPr>
        <w:t>C</w:t>
      </w:r>
      <w:r w:rsidR="00A54C27">
        <w:rPr>
          <w:b/>
          <w:bCs/>
          <w:i/>
          <w:iCs/>
          <w:sz w:val="24"/>
        </w:rPr>
        <w:t>.5 Change codes</w:t>
      </w:r>
    </w:p>
    <w:p w14:paraId="6EDE3D64" w14:textId="6E65AFA0" w:rsidR="00416967" w:rsidRDefault="001E5CEE" w:rsidP="009736B8">
      <w:pPr>
        <w:rPr>
          <w:ins w:id="176" w:author="Keith Jones (ESO)" w:date="2024-06-18T10:22:00Z"/>
        </w:rPr>
      </w:pPr>
      <w:r>
        <w:t xml:space="preserve">The Company </w:t>
      </w:r>
      <w:r w:rsidR="00A54C27">
        <w:t xml:space="preserve">Outage Database change codes must be unique and </w:t>
      </w:r>
      <w:del w:id="177" w:author="Keith Jones (ESO)" w:date="2024-06-18T10:26:00Z">
        <w:r w:rsidR="00A54C27" w:rsidDel="00EC15A0">
          <w:delText xml:space="preserve">can </w:delText>
        </w:r>
      </w:del>
      <w:ins w:id="178" w:author="Keith Jones (ESO)" w:date="2024-06-18T10:26:00Z">
        <w:r w:rsidR="00EC15A0">
          <w:t xml:space="preserve"> are</w:t>
        </w:r>
      </w:ins>
      <w:del w:id="179" w:author="Keith Jones (ESO)" w:date="2024-06-18T10:26:00Z">
        <w:r w:rsidR="00A54C27" w:rsidDel="00EC15A0">
          <w:delText>be</w:delText>
        </w:r>
      </w:del>
      <w:r w:rsidR="00A54C27">
        <w:t xml:space="preserve"> allocated for use </w:t>
      </w:r>
      <w:ins w:id="180" w:author="Keith Jones (ESO)" w:date="2024-06-18T10:18:00Z">
        <w:r w:rsidR="00DF5C92">
          <w:t xml:space="preserve">by all </w:t>
        </w:r>
      </w:ins>
      <w:del w:id="181" w:author="Keith Jones (ESO)" w:date="2024-06-18T10:14:00Z">
        <w:r w:rsidR="00A54C27" w:rsidDel="00643C07">
          <w:delText xml:space="preserve">in an individual Licensed Area or can </w:delText>
        </w:r>
        <w:r w:rsidR="00DB0BA2" w:rsidDel="00643C07">
          <w:delText xml:space="preserve">be </w:delText>
        </w:r>
        <w:r w:rsidR="00A54C27" w:rsidDel="00643C07">
          <w:delText xml:space="preserve">allocated for use by all </w:delText>
        </w:r>
      </w:del>
      <w:r w:rsidR="00A54C27">
        <w:t xml:space="preserve">TO’s in all Licensed Areas. </w:t>
      </w:r>
      <w:ins w:id="182" w:author="Keith Jones (ESO)" w:date="2024-06-18T10:26:00Z">
        <w:r w:rsidR="00545F40">
          <w:t>Outage c</w:t>
        </w:r>
      </w:ins>
      <w:ins w:id="183" w:author="Keith Jones (ESO)" w:date="2024-06-18T10:27:00Z">
        <w:r w:rsidR="00545F40">
          <w:t xml:space="preserve">hange classifications </w:t>
        </w:r>
        <w:r w:rsidR="007276C0">
          <w:t>are assigned as:</w:t>
        </w:r>
      </w:ins>
    </w:p>
    <w:p w14:paraId="0B80DFDE" w14:textId="77777777" w:rsidR="00416967" w:rsidRDefault="00C800F2" w:rsidP="009736B8">
      <w:pPr>
        <w:rPr>
          <w:ins w:id="184" w:author="Keith Jones (ESO)" w:date="2024-06-18T10:22:00Z"/>
        </w:rPr>
      </w:pPr>
      <w:ins w:id="185" w:author="Keith Jones (ESO)" w:date="2024-06-18T10:19:00Z">
        <w:r>
          <w:t xml:space="preserve">“U”, Unforeseeable change, </w:t>
        </w:r>
      </w:ins>
    </w:p>
    <w:p w14:paraId="4ACB0270" w14:textId="77777777" w:rsidR="00416967" w:rsidRDefault="00C800F2" w:rsidP="009736B8">
      <w:pPr>
        <w:rPr>
          <w:ins w:id="186" w:author="Keith Jones (ESO)" w:date="2024-06-18T10:23:00Z"/>
        </w:rPr>
      </w:pPr>
      <w:ins w:id="187" w:author="Keith Jones (ESO)" w:date="2024-06-18T10:19:00Z">
        <w:r>
          <w:t>“F”</w:t>
        </w:r>
      </w:ins>
      <w:ins w:id="188" w:author="Keith Jones (ESO)" w:date="2024-06-18T10:21:00Z">
        <w:r w:rsidR="00322381">
          <w:t>, Foreseeable c</w:t>
        </w:r>
        <w:r w:rsidR="00367492">
          <w:t xml:space="preserve">hange and </w:t>
        </w:r>
      </w:ins>
    </w:p>
    <w:p w14:paraId="52512D04" w14:textId="44F8E2B0" w:rsidR="008537C6" w:rsidRDefault="00367492" w:rsidP="009736B8">
      <w:pPr>
        <w:rPr>
          <w:ins w:id="189" w:author="Keith Jones (ESO)" w:date="2024-06-18T10:28:00Z"/>
        </w:rPr>
      </w:pPr>
      <w:ins w:id="190" w:author="Keith Jones (ESO)" w:date="2024-06-18T10:21:00Z">
        <w:r>
          <w:t>“U/F”</w:t>
        </w:r>
      </w:ins>
      <w:ins w:id="191" w:author="Keith Jones (ESO)" w:date="2024-06-18T10:22:00Z">
        <w:r w:rsidR="003D1E0D">
          <w:t>, both Unforeseeable and Foreseeable</w:t>
        </w:r>
        <w:r w:rsidR="00416967">
          <w:t xml:space="preserve"> change </w:t>
        </w:r>
      </w:ins>
    </w:p>
    <w:p w14:paraId="1A67AF84" w14:textId="022CAE36" w:rsidR="00B95CDB" w:rsidRDefault="00B95CDB">
      <w:pPr>
        <w:spacing w:after="0"/>
        <w:rPr>
          <w:ins w:id="192" w:author="Keith Jones (NESO)" w:date="2024-12-13T10:41:00Z" w16du:dateUtc="2024-12-13T10:41:00Z"/>
        </w:rPr>
      </w:pPr>
    </w:p>
    <w:p w14:paraId="330D81A3" w14:textId="77777777" w:rsidR="00140FD6" w:rsidRDefault="00140FD6">
      <w:pPr>
        <w:spacing w:after="0"/>
        <w:rPr>
          <w:ins w:id="193" w:author="Keith Jones (NESO)" w:date="2024-12-13T10:41:00Z" w16du:dateUtc="2024-12-13T10:41:00Z"/>
        </w:rPr>
      </w:pPr>
    </w:p>
    <w:p w14:paraId="2C4C9C0A" w14:textId="269B6E84" w:rsidR="00250624" w:rsidDel="00B95CDB" w:rsidRDefault="00250624" w:rsidP="009736B8">
      <w:pPr>
        <w:rPr>
          <w:ins w:id="194" w:author="Keith Jones (ESO)" w:date="2024-06-18T10:23:00Z"/>
          <w:del w:id="195" w:author="Keith Jones (NESO)" w:date="2024-12-13T10:41:00Z" w16du:dateUtc="2024-12-13T10:41:00Z"/>
        </w:rPr>
      </w:pPr>
    </w:p>
    <w:p w14:paraId="2DD16E94" w14:textId="643C1070" w:rsidR="009736B8" w:rsidRDefault="00A54C27" w:rsidP="009736B8">
      <w:r>
        <w:t>The following codes are</w:t>
      </w:r>
      <w:r w:rsidR="007B4AC3">
        <w:t xml:space="preserve"> </w:t>
      </w:r>
      <w:r w:rsidR="00BB2188">
        <w:t>in use</w:t>
      </w:r>
      <w:ins w:id="196" w:author="Keith Jones (ESO)" w:date="2024-06-18T10:28:00Z">
        <w:r w:rsidR="00250624">
          <w:t>:</w:t>
        </w:r>
      </w:ins>
      <w:del w:id="197" w:author="Keith Jones (ESO)" w:date="2024-06-18T10:28:00Z">
        <w:r w:rsidRPr="00BB2188" w:rsidDel="00250624">
          <w:delText>.</w:delText>
        </w:r>
      </w:del>
      <w:r w:rsidRPr="00BB2188">
        <w:t xml:space="preserve"> </w:t>
      </w:r>
    </w:p>
    <w:p w14:paraId="568BFECD" w14:textId="3657B9BC" w:rsidR="009736B8" w:rsidDel="00250624" w:rsidRDefault="009736B8" w:rsidP="009736B8">
      <w:pPr>
        <w:rPr>
          <w:del w:id="198" w:author="Keith Jones (ESO)" w:date="2024-06-18T10:28: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9736B8" w:rsidRPr="000D456B" w:rsidDel="00ED6267" w14:paraId="64904ADF" w14:textId="580F3BA2" w:rsidTr="00022D53">
        <w:trPr>
          <w:tblHeader/>
          <w:del w:id="199" w:author="Keith Jones (ESO)" w:date="2024-06-17T16:17:00Z"/>
        </w:trPr>
        <w:tc>
          <w:tcPr>
            <w:tcW w:w="1101" w:type="dxa"/>
            <w:shd w:val="pct10" w:color="auto" w:fill="FFFFFF"/>
          </w:tcPr>
          <w:p w14:paraId="53BAF2E9" w14:textId="6B7F9C34" w:rsidR="009736B8" w:rsidRPr="00695933" w:rsidDel="00ED6267" w:rsidRDefault="009736B8" w:rsidP="00172E4A">
            <w:pPr>
              <w:rPr>
                <w:del w:id="200" w:author="Keith Jones (ESO)" w:date="2024-06-17T16:17:00Z"/>
              </w:rPr>
            </w:pPr>
            <w:del w:id="201" w:author="Keith Jones (ESO)" w:date="2024-06-17T16:17:00Z">
              <w:r w:rsidRPr="00695933" w:rsidDel="00ED6267">
                <w:delText>Code</w:delText>
              </w:r>
            </w:del>
          </w:p>
        </w:tc>
        <w:tc>
          <w:tcPr>
            <w:tcW w:w="7421" w:type="dxa"/>
            <w:shd w:val="pct10" w:color="auto" w:fill="FFFFFF"/>
          </w:tcPr>
          <w:p w14:paraId="4605B8D3" w14:textId="047D5AC0" w:rsidR="009736B8" w:rsidRPr="00695933" w:rsidDel="00ED6267" w:rsidRDefault="009736B8" w:rsidP="00172E4A">
            <w:pPr>
              <w:rPr>
                <w:del w:id="202" w:author="Keith Jones (ESO)" w:date="2024-06-17T16:17:00Z"/>
              </w:rPr>
            </w:pPr>
            <w:del w:id="203" w:author="Keith Jones (ESO)" w:date="2024-06-17T16:17:00Z">
              <w:r w:rsidRPr="00695933" w:rsidDel="00ED6267">
                <w:delText>Description</w:delText>
              </w:r>
            </w:del>
          </w:p>
        </w:tc>
      </w:tr>
      <w:tr w:rsidR="009736B8" w:rsidRPr="000D456B" w:rsidDel="00ED6267" w14:paraId="545FBEDA" w14:textId="120CCE37" w:rsidTr="00172E4A">
        <w:trPr>
          <w:del w:id="204" w:author="Keith Jones (ESO)" w:date="2024-06-17T16:17:00Z"/>
        </w:trPr>
        <w:tc>
          <w:tcPr>
            <w:tcW w:w="1101" w:type="dxa"/>
            <w:vAlign w:val="bottom"/>
          </w:tcPr>
          <w:p w14:paraId="0E952D26" w14:textId="6529E577" w:rsidR="009736B8" w:rsidRPr="00695933" w:rsidDel="00ED6267" w:rsidRDefault="009736B8" w:rsidP="00172E4A">
            <w:pPr>
              <w:rPr>
                <w:del w:id="205" w:author="Keith Jones (ESO)" w:date="2024-06-17T16:17:00Z"/>
              </w:rPr>
            </w:pPr>
            <w:del w:id="206" w:author="Keith Jones (ESO)" w:date="2024-06-17T16:17:00Z">
              <w:r w:rsidRPr="00CE1B7B" w:rsidDel="00ED6267">
                <w:delText>1</w:delText>
              </w:r>
            </w:del>
          </w:p>
        </w:tc>
        <w:tc>
          <w:tcPr>
            <w:tcW w:w="7421" w:type="dxa"/>
            <w:vAlign w:val="bottom"/>
          </w:tcPr>
          <w:p w14:paraId="0BF1C002" w14:textId="3EF32CDC" w:rsidR="009736B8" w:rsidRPr="00695933" w:rsidDel="00ED6267" w:rsidRDefault="009736B8" w:rsidP="00172E4A">
            <w:pPr>
              <w:rPr>
                <w:del w:id="207" w:author="Keith Jones (ESO)" w:date="2024-06-17T16:17:00Z"/>
              </w:rPr>
            </w:pPr>
            <w:del w:id="208" w:author="Keith Jones (ESO)" w:date="2024-06-17T16:17:00Z">
              <w:r w:rsidRPr="00CE1B7B" w:rsidDel="00ED6267">
                <w:delText>New work identified in current year</w:delText>
              </w:r>
            </w:del>
          </w:p>
        </w:tc>
      </w:tr>
      <w:tr w:rsidR="009736B8" w:rsidRPr="000D456B" w:rsidDel="00ED6267" w14:paraId="69B2F90A" w14:textId="0A4137FA" w:rsidTr="00172E4A">
        <w:trPr>
          <w:del w:id="209" w:author="Keith Jones (ESO)" w:date="2024-06-17T16:17:00Z"/>
        </w:trPr>
        <w:tc>
          <w:tcPr>
            <w:tcW w:w="1101" w:type="dxa"/>
            <w:vAlign w:val="bottom"/>
          </w:tcPr>
          <w:p w14:paraId="78299EE3" w14:textId="5EEE8D52" w:rsidR="009736B8" w:rsidRPr="00695933" w:rsidDel="00ED6267" w:rsidRDefault="009736B8" w:rsidP="00172E4A">
            <w:pPr>
              <w:rPr>
                <w:del w:id="210" w:author="Keith Jones (ESO)" w:date="2024-06-17T16:17:00Z"/>
              </w:rPr>
            </w:pPr>
            <w:del w:id="211" w:author="Keith Jones (ESO)" w:date="2024-06-17T16:17:00Z">
              <w:r w:rsidRPr="00CE1B7B" w:rsidDel="00ED6267">
                <w:delText>2</w:delText>
              </w:r>
            </w:del>
          </w:p>
        </w:tc>
        <w:tc>
          <w:tcPr>
            <w:tcW w:w="7421" w:type="dxa"/>
            <w:vAlign w:val="bottom"/>
          </w:tcPr>
          <w:p w14:paraId="6FC167AB" w14:textId="0D36CC1D" w:rsidR="009736B8" w:rsidRPr="00695933" w:rsidDel="00ED6267" w:rsidRDefault="009736B8" w:rsidP="00172E4A">
            <w:pPr>
              <w:rPr>
                <w:del w:id="212" w:author="Keith Jones (ESO)" w:date="2024-06-17T16:17:00Z"/>
              </w:rPr>
            </w:pPr>
            <w:del w:id="213" w:author="Keith Jones (ESO)" w:date="2024-06-17T16:17:00Z">
              <w:r w:rsidRPr="00CE1B7B" w:rsidDel="00ED6267">
                <w:delText>OESB / EMI / RHMZ</w:delText>
              </w:r>
            </w:del>
          </w:p>
        </w:tc>
      </w:tr>
      <w:tr w:rsidR="009736B8" w:rsidRPr="0041211B" w:rsidDel="00ED6267" w14:paraId="4A7844A3" w14:textId="5A4BABD1" w:rsidTr="00172E4A">
        <w:trPr>
          <w:del w:id="214" w:author="Keith Jones (ESO)" w:date="2024-06-17T16:17:00Z"/>
        </w:trPr>
        <w:tc>
          <w:tcPr>
            <w:tcW w:w="1101" w:type="dxa"/>
            <w:vAlign w:val="bottom"/>
          </w:tcPr>
          <w:p w14:paraId="1208E075" w14:textId="29138517" w:rsidR="009736B8" w:rsidRPr="00CE1B7B" w:rsidDel="00ED6267" w:rsidRDefault="009736B8" w:rsidP="00172E4A">
            <w:pPr>
              <w:rPr>
                <w:del w:id="215" w:author="Keith Jones (ESO)" w:date="2024-06-17T16:17:00Z"/>
              </w:rPr>
            </w:pPr>
            <w:del w:id="216" w:author="Keith Jones (ESO)" w:date="2024-06-17T16:17:00Z">
              <w:r w:rsidRPr="00CE1B7B" w:rsidDel="00ED6267">
                <w:delText>3</w:delText>
              </w:r>
            </w:del>
          </w:p>
        </w:tc>
        <w:tc>
          <w:tcPr>
            <w:tcW w:w="7421" w:type="dxa"/>
            <w:vAlign w:val="bottom"/>
          </w:tcPr>
          <w:p w14:paraId="7997AA96" w14:textId="64137A67" w:rsidR="009736B8" w:rsidRPr="00CE1B7B" w:rsidDel="00ED6267" w:rsidRDefault="009736B8" w:rsidP="00172E4A">
            <w:pPr>
              <w:rPr>
                <w:del w:id="217" w:author="Keith Jones (ESO)" w:date="2024-06-17T16:17:00Z"/>
              </w:rPr>
            </w:pPr>
            <w:del w:id="218" w:author="Keith Jones (ESO)" w:date="2024-06-17T16:17:00Z">
              <w:r w:rsidRPr="00CE1B7B" w:rsidDel="00ED6267">
                <w:delText>Prev WND</w:delText>
              </w:r>
              <w:r w:rsidR="00F638EF" w:rsidRPr="00CE1B7B" w:rsidDel="00ED6267">
                <w:delText>– Previous Work Not Done</w:delText>
              </w:r>
            </w:del>
          </w:p>
        </w:tc>
      </w:tr>
      <w:tr w:rsidR="009736B8" w:rsidRPr="0041211B" w:rsidDel="00ED6267" w14:paraId="64871A76" w14:textId="6D8EB3D3" w:rsidTr="00172E4A">
        <w:trPr>
          <w:del w:id="219" w:author="Keith Jones (ESO)" w:date="2024-06-17T16:17:00Z"/>
        </w:trPr>
        <w:tc>
          <w:tcPr>
            <w:tcW w:w="1101" w:type="dxa"/>
            <w:vAlign w:val="bottom"/>
          </w:tcPr>
          <w:p w14:paraId="02EDFCB5" w14:textId="5FD89787" w:rsidR="009736B8" w:rsidRPr="00CE1B7B" w:rsidDel="00ED6267" w:rsidRDefault="009736B8" w:rsidP="00172E4A">
            <w:pPr>
              <w:rPr>
                <w:del w:id="220" w:author="Keith Jones (ESO)" w:date="2024-06-17T16:17:00Z"/>
              </w:rPr>
            </w:pPr>
            <w:del w:id="221" w:author="Keith Jones (ESO)" w:date="2024-06-17T16:17:00Z">
              <w:r w:rsidRPr="00CE1B7B" w:rsidDel="00ED6267">
                <w:delText>4</w:delText>
              </w:r>
            </w:del>
          </w:p>
        </w:tc>
        <w:tc>
          <w:tcPr>
            <w:tcW w:w="7421" w:type="dxa"/>
            <w:vAlign w:val="bottom"/>
          </w:tcPr>
          <w:p w14:paraId="7F0456E9" w14:textId="4482EB6E" w:rsidR="009736B8" w:rsidRPr="00CE1B7B" w:rsidDel="00ED6267" w:rsidRDefault="009736B8" w:rsidP="00172E4A">
            <w:pPr>
              <w:rPr>
                <w:del w:id="222" w:author="Keith Jones (ESO)" w:date="2024-06-17T16:17:00Z"/>
              </w:rPr>
            </w:pPr>
            <w:del w:id="223" w:author="Keith Jones (ESO)" w:date="2024-06-17T16:17:00Z">
              <w:r w:rsidRPr="00CE1B7B" w:rsidDel="00ED6267">
                <w:delText>WSE</w:delText>
              </w:r>
              <w:r w:rsidR="00F638EF" w:rsidRPr="00CE1B7B" w:rsidDel="00ED6267">
                <w:delText>– Insurance inspection (Written Scheme Examination)</w:delText>
              </w:r>
            </w:del>
          </w:p>
        </w:tc>
      </w:tr>
      <w:tr w:rsidR="009736B8" w:rsidRPr="0041211B" w:rsidDel="00ED6267" w14:paraId="00CA6558" w14:textId="52FBBC90" w:rsidTr="00CE1B7B">
        <w:trPr>
          <w:trHeight w:val="576"/>
          <w:del w:id="224" w:author="Keith Jones (ESO)" w:date="2024-06-17T16:17:00Z"/>
        </w:trPr>
        <w:tc>
          <w:tcPr>
            <w:tcW w:w="1101" w:type="dxa"/>
            <w:vAlign w:val="bottom"/>
          </w:tcPr>
          <w:p w14:paraId="2E0F0E57" w14:textId="02BB7A55" w:rsidR="009736B8" w:rsidRPr="00CE1B7B" w:rsidDel="00ED6267" w:rsidRDefault="009736B8" w:rsidP="00172E4A">
            <w:pPr>
              <w:rPr>
                <w:del w:id="225" w:author="Keith Jones (ESO)" w:date="2024-06-17T16:17:00Z"/>
              </w:rPr>
            </w:pPr>
            <w:del w:id="226" w:author="Keith Jones (ESO)" w:date="2024-06-17T16:17:00Z">
              <w:r w:rsidRPr="00CE1B7B" w:rsidDel="00ED6267">
                <w:delText>5</w:delText>
              </w:r>
            </w:del>
          </w:p>
        </w:tc>
        <w:tc>
          <w:tcPr>
            <w:tcW w:w="7421" w:type="dxa"/>
            <w:vAlign w:val="bottom"/>
          </w:tcPr>
          <w:p w14:paraId="12A5E18C" w14:textId="662FCDEC" w:rsidR="009736B8" w:rsidRPr="00CE1B7B" w:rsidDel="00ED6267" w:rsidRDefault="009736B8" w:rsidP="009872D2">
            <w:pPr>
              <w:spacing w:before="240"/>
              <w:rPr>
                <w:del w:id="227" w:author="Keith Jones (ESO)" w:date="2024-06-17T16:17:00Z"/>
              </w:rPr>
            </w:pPr>
            <w:del w:id="228" w:author="Keith Jones (ESO)" w:date="2024-06-17T16:17:00Z">
              <w:r w:rsidRPr="00CE1B7B" w:rsidDel="00ED6267">
                <w:delText>Maintain FOI</w:delText>
              </w:r>
              <w:r w:rsidR="00F638EF" w:rsidRPr="00CE1B7B" w:rsidDel="00ED6267">
                <w:delText xml:space="preserve"> (– Fix on Inspection)</w:delText>
              </w:r>
              <w:r w:rsidRPr="00CE1B7B" w:rsidDel="00ED6267">
                <w:delText xml:space="preserve"> / Defects</w:delText>
              </w:r>
            </w:del>
          </w:p>
        </w:tc>
      </w:tr>
      <w:tr w:rsidR="009736B8" w:rsidRPr="000D456B" w:rsidDel="00ED6267" w14:paraId="76057FAB" w14:textId="1CDE3221" w:rsidTr="00172E4A">
        <w:trPr>
          <w:del w:id="229" w:author="Keith Jones (ESO)" w:date="2024-06-17T16:17:00Z"/>
        </w:trPr>
        <w:tc>
          <w:tcPr>
            <w:tcW w:w="1101" w:type="dxa"/>
            <w:vAlign w:val="bottom"/>
          </w:tcPr>
          <w:p w14:paraId="6F9E9E42" w14:textId="577DE5CC" w:rsidR="009736B8" w:rsidRPr="00695933" w:rsidDel="00ED6267" w:rsidRDefault="009736B8" w:rsidP="00172E4A">
            <w:pPr>
              <w:rPr>
                <w:del w:id="230" w:author="Keith Jones (ESO)" w:date="2024-06-17T16:17:00Z"/>
              </w:rPr>
            </w:pPr>
            <w:del w:id="231" w:author="Keith Jones (ESO)" w:date="2024-06-17T16:17:00Z">
              <w:r w:rsidRPr="00CE1B7B" w:rsidDel="00ED6267">
                <w:delText>6</w:delText>
              </w:r>
            </w:del>
          </w:p>
        </w:tc>
        <w:tc>
          <w:tcPr>
            <w:tcW w:w="7421" w:type="dxa"/>
            <w:vAlign w:val="bottom"/>
          </w:tcPr>
          <w:p w14:paraId="332A3A26" w14:textId="6C4136BF" w:rsidR="009736B8" w:rsidRPr="00695933" w:rsidDel="00ED6267" w:rsidRDefault="009736B8" w:rsidP="00172E4A">
            <w:pPr>
              <w:rPr>
                <w:del w:id="232" w:author="Keith Jones (ESO)" w:date="2024-06-17T16:17:00Z"/>
              </w:rPr>
            </w:pPr>
            <w:del w:id="233" w:author="Keith Jones (ESO)" w:date="2024-06-17T16:17:00Z">
              <w:r w:rsidRPr="00CE1B7B" w:rsidDel="00ED6267">
                <w:delText>Faults</w:delText>
              </w:r>
            </w:del>
          </w:p>
        </w:tc>
      </w:tr>
      <w:tr w:rsidR="009736B8" w:rsidRPr="000D456B" w:rsidDel="00ED6267" w14:paraId="0B39A676" w14:textId="646A6A2C" w:rsidTr="00172E4A">
        <w:trPr>
          <w:del w:id="234" w:author="Keith Jones (ESO)" w:date="2024-06-17T16:17:00Z"/>
        </w:trPr>
        <w:tc>
          <w:tcPr>
            <w:tcW w:w="1101" w:type="dxa"/>
            <w:vAlign w:val="bottom"/>
          </w:tcPr>
          <w:p w14:paraId="4BFFC858" w14:textId="1264D9E8" w:rsidR="009736B8" w:rsidRPr="00695933" w:rsidDel="00ED6267" w:rsidRDefault="009736B8" w:rsidP="00172E4A">
            <w:pPr>
              <w:rPr>
                <w:del w:id="235" w:author="Keith Jones (ESO)" w:date="2024-06-17T16:17:00Z"/>
              </w:rPr>
            </w:pPr>
            <w:del w:id="236" w:author="Keith Jones (ESO)" w:date="2024-06-17T16:17:00Z">
              <w:r w:rsidRPr="00CE1B7B" w:rsidDel="00ED6267">
                <w:delText>7</w:delText>
              </w:r>
            </w:del>
          </w:p>
        </w:tc>
        <w:tc>
          <w:tcPr>
            <w:tcW w:w="7421" w:type="dxa"/>
            <w:vAlign w:val="bottom"/>
          </w:tcPr>
          <w:p w14:paraId="2EB5B050" w14:textId="481B8FDA" w:rsidR="009736B8" w:rsidRPr="00695933" w:rsidDel="00ED6267" w:rsidRDefault="009736B8" w:rsidP="00172E4A">
            <w:pPr>
              <w:rPr>
                <w:del w:id="237" w:author="Keith Jones (ESO)" w:date="2024-06-17T16:17:00Z"/>
              </w:rPr>
            </w:pPr>
            <w:del w:id="238" w:author="Keith Jones (ESO)" w:date="2024-06-17T16:17:00Z">
              <w:r w:rsidRPr="00CE1B7B" w:rsidDel="00ED6267">
                <w:delText>TO control  Availability</w:delText>
              </w:r>
            </w:del>
          </w:p>
        </w:tc>
      </w:tr>
      <w:tr w:rsidR="009736B8" w:rsidRPr="000D456B" w:rsidDel="00ED6267" w14:paraId="6203EE50" w14:textId="114B57CC" w:rsidTr="00172E4A">
        <w:trPr>
          <w:del w:id="239" w:author="Keith Jones (ESO)" w:date="2024-06-17T16:17:00Z"/>
        </w:trPr>
        <w:tc>
          <w:tcPr>
            <w:tcW w:w="1101" w:type="dxa"/>
            <w:vAlign w:val="bottom"/>
          </w:tcPr>
          <w:p w14:paraId="3DB3B597" w14:textId="52DFEB2B" w:rsidR="009736B8" w:rsidRPr="00695933" w:rsidDel="00ED6267" w:rsidRDefault="009736B8" w:rsidP="00172E4A">
            <w:pPr>
              <w:rPr>
                <w:del w:id="240" w:author="Keith Jones (ESO)" w:date="2024-06-17T16:17:00Z"/>
              </w:rPr>
            </w:pPr>
            <w:del w:id="241" w:author="Keith Jones (ESO)" w:date="2024-06-17T16:17:00Z">
              <w:r w:rsidRPr="00CE1B7B" w:rsidDel="00ED6267">
                <w:delText>8</w:delText>
              </w:r>
            </w:del>
          </w:p>
        </w:tc>
        <w:tc>
          <w:tcPr>
            <w:tcW w:w="7421" w:type="dxa"/>
            <w:vAlign w:val="bottom"/>
          </w:tcPr>
          <w:p w14:paraId="324A2897" w14:textId="04F049C9" w:rsidR="009736B8" w:rsidRPr="00695933" w:rsidDel="00ED6267" w:rsidRDefault="009736B8" w:rsidP="00172E4A">
            <w:pPr>
              <w:rPr>
                <w:del w:id="242" w:author="Keith Jones (ESO)" w:date="2024-06-17T16:17:00Z"/>
              </w:rPr>
            </w:pPr>
            <w:del w:id="243" w:author="Keith Jones (ESO)" w:date="2024-06-17T16:17:00Z">
              <w:r w:rsidRPr="00CE1B7B" w:rsidDel="00ED6267">
                <w:delText>Construction Resource</w:delText>
              </w:r>
            </w:del>
          </w:p>
        </w:tc>
      </w:tr>
      <w:tr w:rsidR="009736B8" w:rsidRPr="000D456B" w:rsidDel="00ED6267" w14:paraId="71FD21EC" w14:textId="0D484535" w:rsidTr="00172E4A">
        <w:trPr>
          <w:del w:id="244" w:author="Keith Jones (ESO)" w:date="2024-06-17T16:17:00Z"/>
        </w:trPr>
        <w:tc>
          <w:tcPr>
            <w:tcW w:w="1101" w:type="dxa"/>
            <w:vAlign w:val="bottom"/>
          </w:tcPr>
          <w:p w14:paraId="4BDA5B83" w14:textId="056FAA28" w:rsidR="009736B8" w:rsidRPr="00695933" w:rsidDel="00ED6267" w:rsidRDefault="009736B8" w:rsidP="00172E4A">
            <w:pPr>
              <w:rPr>
                <w:del w:id="245" w:author="Keith Jones (ESO)" w:date="2024-06-17T16:17:00Z"/>
              </w:rPr>
            </w:pPr>
            <w:del w:id="246" w:author="Keith Jones (ESO)" w:date="2024-06-17T16:17:00Z">
              <w:r w:rsidRPr="00CE1B7B" w:rsidDel="00ED6267">
                <w:delText>9</w:delText>
              </w:r>
            </w:del>
          </w:p>
        </w:tc>
        <w:tc>
          <w:tcPr>
            <w:tcW w:w="7421" w:type="dxa"/>
            <w:vAlign w:val="bottom"/>
          </w:tcPr>
          <w:p w14:paraId="12F59260" w14:textId="40EE33DC" w:rsidR="009736B8" w:rsidRPr="00695933" w:rsidDel="00ED6267" w:rsidRDefault="009736B8" w:rsidP="00172E4A">
            <w:pPr>
              <w:rPr>
                <w:del w:id="247" w:author="Keith Jones (ESO)" w:date="2024-06-17T16:17:00Z"/>
              </w:rPr>
            </w:pPr>
            <w:del w:id="248" w:author="Keith Jones (ESO)" w:date="2024-06-17T16:17:00Z">
              <w:r w:rsidRPr="00CE1B7B" w:rsidDel="00ED6267">
                <w:delText>TO Resource</w:delText>
              </w:r>
            </w:del>
          </w:p>
        </w:tc>
      </w:tr>
      <w:tr w:rsidR="009736B8" w:rsidRPr="000D456B" w:rsidDel="00ED6267" w14:paraId="78D8A17C" w14:textId="51CD1EF3" w:rsidTr="00172E4A">
        <w:trPr>
          <w:del w:id="249" w:author="Keith Jones (ESO)" w:date="2024-06-17T16:17:00Z"/>
        </w:trPr>
        <w:tc>
          <w:tcPr>
            <w:tcW w:w="1101" w:type="dxa"/>
            <w:vAlign w:val="bottom"/>
          </w:tcPr>
          <w:p w14:paraId="170B4BA7" w14:textId="47DD3F84" w:rsidR="009736B8" w:rsidRPr="00695933" w:rsidDel="00ED6267" w:rsidRDefault="009736B8" w:rsidP="00172E4A">
            <w:pPr>
              <w:rPr>
                <w:del w:id="250" w:author="Keith Jones (ESO)" w:date="2024-06-17T16:17:00Z"/>
              </w:rPr>
            </w:pPr>
            <w:del w:id="251" w:author="Keith Jones (ESO)" w:date="2024-06-17T16:17:00Z">
              <w:r w:rsidRPr="00CE1B7B" w:rsidDel="00ED6267">
                <w:delText>10</w:delText>
              </w:r>
            </w:del>
          </w:p>
        </w:tc>
        <w:tc>
          <w:tcPr>
            <w:tcW w:w="7421" w:type="dxa"/>
            <w:vAlign w:val="bottom"/>
          </w:tcPr>
          <w:p w14:paraId="27621552" w14:textId="13FFA798" w:rsidR="009736B8" w:rsidRPr="00695933" w:rsidDel="00ED6267" w:rsidRDefault="009736B8" w:rsidP="00172E4A">
            <w:pPr>
              <w:rPr>
                <w:del w:id="252" w:author="Keith Jones (ESO)" w:date="2024-06-17T16:17:00Z"/>
              </w:rPr>
            </w:pPr>
            <w:del w:id="253" w:author="Keith Jones (ESO)" w:date="2024-06-17T16:17:00Z">
              <w:r w:rsidRPr="00CE1B7B" w:rsidDel="00ED6267">
                <w:delText>Outage Omissions</w:delText>
              </w:r>
            </w:del>
          </w:p>
        </w:tc>
      </w:tr>
      <w:tr w:rsidR="009736B8" w:rsidRPr="000D456B" w:rsidDel="00ED6267" w14:paraId="1DEDCB85" w14:textId="1CFF0D4B" w:rsidTr="00172E4A">
        <w:trPr>
          <w:del w:id="254" w:author="Keith Jones (ESO)" w:date="2024-06-17T16:17:00Z"/>
        </w:trPr>
        <w:tc>
          <w:tcPr>
            <w:tcW w:w="1101" w:type="dxa"/>
            <w:vAlign w:val="bottom"/>
          </w:tcPr>
          <w:p w14:paraId="29B802D1" w14:textId="59C85579" w:rsidR="009736B8" w:rsidRPr="00695933" w:rsidDel="00ED6267" w:rsidRDefault="009736B8" w:rsidP="00172E4A">
            <w:pPr>
              <w:rPr>
                <w:del w:id="255" w:author="Keith Jones (ESO)" w:date="2024-06-17T16:17:00Z"/>
              </w:rPr>
            </w:pPr>
            <w:del w:id="256" w:author="Keith Jones (ESO)" w:date="2024-06-17T16:17:00Z">
              <w:r w:rsidRPr="00CE1B7B" w:rsidDel="00ED6267">
                <w:delText>11</w:delText>
              </w:r>
            </w:del>
          </w:p>
        </w:tc>
        <w:tc>
          <w:tcPr>
            <w:tcW w:w="7421" w:type="dxa"/>
            <w:vAlign w:val="bottom"/>
          </w:tcPr>
          <w:p w14:paraId="1350CDA4" w14:textId="5DAEFBCF" w:rsidR="009736B8" w:rsidRPr="00695933" w:rsidDel="00ED6267" w:rsidRDefault="009736B8" w:rsidP="00172E4A">
            <w:pPr>
              <w:rPr>
                <w:del w:id="257" w:author="Keith Jones (ESO)" w:date="2024-06-17T16:17:00Z"/>
              </w:rPr>
            </w:pPr>
            <w:del w:id="258" w:author="Keith Jones (ESO)" w:date="2024-06-17T16:17:00Z">
              <w:r w:rsidRPr="00CE1B7B" w:rsidDel="00ED6267">
                <w:delText>Replan TBA</w:delText>
              </w:r>
            </w:del>
          </w:p>
        </w:tc>
      </w:tr>
      <w:tr w:rsidR="009736B8" w:rsidRPr="0041211B" w:rsidDel="00ED6267" w14:paraId="1602DAE6" w14:textId="33D255E2" w:rsidTr="00172E4A">
        <w:trPr>
          <w:del w:id="259" w:author="Keith Jones (ESO)" w:date="2024-06-17T16:17:00Z"/>
        </w:trPr>
        <w:tc>
          <w:tcPr>
            <w:tcW w:w="1101" w:type="dxa"/>
            <w:vAlign w:val="bottom"/>
          </w:tcPr>
          <w:p w14:paraId="46A576F9" w14:textId="4429D1D2" w:rsidR="009736B8" w:rsidRPr="00CE1B7B" w:rsidDel="00ED6267" w:rsidRDefault="009736B8" w:rsidP="00172E4A">
            <w:pPr>
              <w:rPr>
                <w:del w:id="260" w:author="Keith Jones (ESO)" w:date="2024-06-17T16:17:00Z"/>
              </w:rPr>
            </w:pPr>
            <w:del w:id="261" w:author="Keith Jones (ESO)" w:date="2024-06-17T16:17:00Z">
              <w:r w:rsidRPr="00CE1B7B" w:rsidDel="00ED6267">
                <w:delText>12</w:delText>
              </w:r>
            </w:del>
          </w:p>
        </w:tc>
        <w:tc>
          <w:tcPr>
            <w:tcW w:w="7421" w:type="dxa"/>
            <w:vAlign w:val="bottom"/>
          </w:tcPr>
          <w:p w14:paraId="54D1F723" w14:textId="32DF1917" w:rsidR="009736B8" w:rsidRPr="00CE1B7B" w:rsidDel="00ED6267" w:rsidRDefault="009736B8" w:rsidP="00172E4A">
            <w:pPr>
              <w:rPr>
                <w:del w:id="262" w:author="Keith Jones (ESO)" w:date="2024-06-17T16:17:00Z"/>
              </w:rPr>
            </w:pPr>
            <w:del w:id="263" w:author="Keith Jones (ESO)" w:date="2024-06-17T16:17:00Z">
              <w:r w:rsidRPr="00CE1B7B" w:rsidDel="00ED6267">
                <w:delText>Work Removed (R&amp;C)</w:delText>
              </w:r>
              <w:r w:rsidR="00F638EF" w:rsidRPr="00CE1B7B" w:rsidDel="00ED6267">
                <w:delText xml:space="preserve"> – Work Removed (Risk and Criticality)</w:delText>
              </w:r>
            </w:del>
          </w:p>
        </w:tc>
      </w:tr>
      <w:tr w:rsidR="009736B8" w:rsidRPr="000D456B" w:rsidDel="00ED6267" w14:paraId="42C3013F" w14:textId="642B316B" w:rsidTr="00172E4A">
        <w:trPr>
          <w:del w:id="264" w:author="Keith Jones (ESO)" w:date="2024-06-17T16:17:00Z"/>
        </w:trPr>
        <w:tc>
          <w:tcPr>
            <w:tcW w:w="1101" w:type="dxa"/>
            <w:vAlign w:val="bottom"/>
          </w:tcPr>
          <w:p w14:paraId="06947396" w14:textId="4A8A51A4" w:rsidR="009736B8" w:rsidRPr="00695933" w:rsidDel="00ED6267" w:rsidRDefault="009736B8" w:rsidP="00172E4A">
            <w:pPr>
              <w:rPr>
                <w:del w:id="265" w:author="Keith Jones (ESO)" w:date="2024-06-17T16:17:00Z"/>
              </w:rPr>
            </w:pPr>
            <w:del w:id="266" w:author="Keith Jones (ESO)" w:date="2024-06-17T16:17:00Z">
              <w:r w:rsidRPr="00CE1B7B" w:rsidDel="00ED6267">
                <w:delText>13</w:delText>
              </w:r>
            </w:del>
          </w:p>
        </w:tc>
        <w:tc>
          <w:tcPr>
            <w:tcW w:w="7421" w:type="dxa"/>
            <w:vAlign w:val="bottom"/>
          </w:tcPr>
          <w:p w14:paraId="082306A8" w14:textId="1A91BDCD" w:rsidR="009736B8" w:rsidRPr="00695933" w:rsidDel="00ED6267" w:rsidRDefault="009736B8" w:rsidP="00172E4A">
            <w:pPr>
              <w:rPr>
                <w:del w:id="267" w:author="Keith Jones (ESO)" w:date="2024-06-17T16:17:00Z"/>
              </w:rPr>
            </w:pPr>
            <w:del w:id="268" w:author="Keith Jones (ESO)" w:date="2024-06-17T16:17:00Z">
              <w:r w:rsidRPr="00CE1B7B" w:rsidDel="00ED6267">
                <w:delText>Bundling / Opportunity Outage</w:delText>
              </w:r>
            </w:del>
          </w:p>
        </w:tc>
      </w:tr>
      <w:tr w:rsidR="009736B8" w:rsidRPr="000D456B" w:rsidDel="00ED6267" w14:paraId="4CB4A040" w14:textId="24961E6C" w:rsidTr="00172E4A">
        <w:trPr>
          <w:del w:id="269" w:author="Keith Jones (ESO)" w:date="2024-06-17T16:17:00Z"/>
        </w:trPr>
        <w:tc>
          <w:tcPr>
            <w:tcW w:w="1101" w:type="dxa"/>
            <w:vAlign w:val="bottom"/>
          </w:tcPr>
          <w:p w14:paraId="4E1399CA" w14:textId="5AF1951E" w:rsidR="009736B8" w:rsidRPr="00695933" w:rsidDel="00ED6267" w:rsidRDefault="009736B8" w:rsidP="00172E4A">
            <w:pPr>
              <w:rPr>
                <w:del w:id="270" w:author="Keith Jones (ESO)" w:date="2024-06-17T16:17:00Z"/>
              </w:rPr>
            </w:pPr>
            <w:del w:id="271" w:author="Keith Jones (ESO)" w:date="2024-06-17T16:17:00Z">
              <w:r w:rsidRPr="00CE1B7B" w:rsidDel="00ED6267">
                <w:delText>15</w:delText>
              </w:r>
            </w:del>
          </w:p>
        </w:tc>
        <w:tc>
          <w:tcPr>
            <w:tcW w:w="7421" w:type="dxa"/>
            <w:vAlign w:val="bottom"/>
          </w:tcPr>
          <w:p w14:paraId="60FFB44C" w14:textId="738DDE4D" w:rsidR="009736B8" w:rsidRPr="00695933" w:rsidDel="00ED6267" w:rsidRDefault="009736B8" w:rsidP="00172E4A">
            <w:pPr>
              <w:rPr>
                <w:del w:id="272" w:author="Keith Jones (ESO)" w:date="2024-06-17T16:17:00Z"/>
              </w:rPr>
            </w:pPr>
            <w:del w:id="273" w:author="Keith Jones (ESO)" w:date="2024-06-17T16:17:00Z">
              <w:r w:rsidRPr="00CE1B7B" w:rsidDel="00ED6267">
                <w:delText xml:space="preserve">Weather </w:delText>
              </w:r>
            </w:del>
          </w:p>
        </w:tc>
      </w:tr>
      <w:tr w:rsidR="009736B8" w:rsidRPr="000D456B" w:rsidDel="00ED6267" w14:paraId="34DA379A" w14:textId="4451A7A0" w:rsidTr="00172E4A">
        <w:trPr>
          <w:del w:id="274" w:author="Keith Jones (ESO)" w:date="2024-06-17T16:17:00Z"/>
        </w:trPr>
        <w:tc>
          <w:tcPr>
            <w:tcW w:w="1101" w:type="dxa"/>
            <w:vAlign w:val="bottom"/>
          </w:tcPr>
          <w:p w14:paraId="48748C85" w14:textId="2E6F3D34" w:rsidR="009736B8" w:rsidRPr="00695933" w:rsidDel="00ED6267" w:rsidRDefault="009736B8" w:rsidP="00172E4A">
            <w:pPr>
              <w:rPr>
                <w:del w:id="275" w:author="Keith Jones (ESO)" w:date="2024-06-17T16:17:00Z"/>
              </w:rPr>
            </w:pPr>
            <w:del w:id="276" w:author="Keith Jones (ESO)" w:date="2024-06-17T16:17:00Z">
              <w:r w:rsidRPr="00CE1B7B" w:rsidDel="00ED6267">
                <w:delText>23</w:delText>
              </w:r>
            </w:del>
          </w:p>
        </w:tc>
        <w:tc>
          <w:tcPr>
            <w:tcW w:w="7421" w:type="dxa"/>
            <w:vAlign w:val="bottom"/>
          </w:tcPr>
          <w:p w14:paraId="3A3F98EB" w14:textId="297338AA" w:rsidR="009736B8" w:rsidRPr="00695933" w:rsidDel="00ED6267" w:rsidRDefault="009736B8" w:rsidP="00172E4A">
            <w:pPr>
              <w:rPr>
                <w:del w:id="277" w:author="Keith Jones (ESO)" w:date="2024-06-17T16:17:00Z"/>
              </w:rPr>
            </w:pPr>
            <w:del w:id="278" w:author="Keith Jones (ESO)" w:date="2024-06-17T16:17:00Z">
              <w:r w:rsidRPr="00CE1B7B" w:rsidDel="00ED6267">
                <w:delText>Snagging additional works added during outage</w:delText>
              </w:r>
            </w:del>
          </w:p>
        </w:tc>
      </w:tr>
      <w:tr w:rsidR="009736B8" w:rsidRPr="000D456B" w:rsidDel="00ED6267" w14:paraId="40173A01" w14:textId="14D1337B" w:rsidTr="00172E4A">
        <w:trPr>
          <w:del w:id="279" w:author="Keith Jones (ESO)" w:date="2024-06-17T16:17:00Z"/>
        </w:trPr>
        <w:tc>
          <w:tcPr>
            <w:tcW w:w="1101" w:type="dxa"/>
            <w:vAlign w:val="bottom"/>
          </w:tcPr>
          <w:p w14:paraId="3293ECAF" w14:textId="753750CB" w:rsidR="009736B8" w:rsidRPr="00695933" w:rsidDel="00ED6267" w:rsidRDefault="009736B8" w:rsidP="00172E4A">
            <w:pPr>
              <w:rPr>
                <w:del w:id="280" w:author="Keith Jones (ESO)" w:date="2024-06-17T16:17:00Z"/>
              </w:rPr>
            </w:pPr>
            <w:del w:id="281" w:author="Keith Jones (ESO)" w:date="2024-06-17T16:17:00Z">
              <w:r w:rsidRPr="00CE1B7B" w:rsidDel="00ED6267">
                <w:delText>24</w:delText>
              </w:r>
            </w:del>
          </w:p>
        </w:tc>
        <w:tc>
          <w:tcPr>
            <w:tcW w:w="7421" w:type="dxa"/>
            <w:vAlign w:val="bottom"/>
          </w:tcPr>
          <w:p w14:paraId="6FEBB1F7" w14:textId="7B5F5F1F" w:rsidR="009736B8" w:rsidRPr="00CE1B7B" w:rsidDel="00ED6267" w:rsidRDefault="009736B8" w:rsidP="00172E4A">
            <w:pPr>
              <w:rPr>
                <w:del w:id="282" w:author="Keith Jones (ESO)" w:date="2024-06-17T16:17:00Z"/>
              </w:rPr>
            </w:pPr>
            <w:del w:id="283" w:author="Keith Jones (ESO)" w:date="2024-06-17T16:17:00Z">
              <w:r w:rsidRPr="00CE1B7B" w:rsidDel="00ED6267">
                <w:delText>Safety Incident on site</w:delText>
              </w:r>
            </w:del>
          </w:p>
        </w:tc>
      </w:tr>
      <w:tr w:rsidR="009736B8" w:rsidRPr="000D456B" w:rsidDel="00ED6267" w14:paraId="33E8141D" w14:textId="1494C908" w:rsidTr="00172E4A">
        <w:trPr>
          <w:del w:id="284" w:author="Keith Jones (ESO)" w:date="2024-06-17T16:17:00Z"/>
        </w:trPr>
        <w:tc>
          <w:tcPr>
            <w:tcW w:w="1101" w:type="dxa"/>
            <w:vAlign w:val="bottom"/>
          </w:tcPr>
          <w:p w14:paraId="56191A25" w14:textId="6F2ABAF9" w:rsidR="009736B8" w:rsidRPr="00695933" w:rsidDel="00ED6267" w:rsidRDefault="009736B8" w:rsidP="00172E4A">
            <w:pPr>
              <w:rPr>
                <w:del w:id="285" w:author="Keith Jones (ESO)" w:date="2024-06-17T16:17:00Z"/>
              </w:rPr>
            </w:pPr>
            <w:del w:id="286" w:author="Keith Jones (ESO)" w:date="2024-06-17T16:17:00Z">
              <w:r w:rsidRPr="00CE1B7B" w:rsidDel="00ED6267">
                <w:delText>26</w:delText>
              </w:r>
            </w:del>
          </w:p>
        </w:tc>
        <w:tc>
          <w:tcPr>
            <w:tcW w:w="7421" w:type="dxa"/>
            <w:vAlign w:val="bottom"/>
          </w:tcPr>
          <w:p w14:paraId="1C0CD8DB" w14:textId="0DB28494" w:rsidR="009736B8" w:rsidRPr="00695933" w:rsidDel="00ED6267" w:rsidRDefault="009736B8" w:rsidP="00172E4A">
            <w:pPr>
              <w:rPr>
                <w:del w:id="287" w:author="Keith Jones (ESO)" w:date="2024-06-17T16:17:00Z"/>
              </w:rPr>
            </w:pPr>
            <w:del w:id="288" w:author="Keith Jones (ESO)" w:date="2024-06-17T16:17:00Z">
              <w:r w:rsidRPr="00CE1B7B" w:rsidDel="00ED6267">
                <w:delText>Commissioning delays</w:delText>
              </w:r>
            </w:del>
          </w:p>
        </w:tc>
      </w:tr>
      <w:tr w:rsidR="009736B8" w:rsidRPr="000D456B" w:rsidDel="00ED6267" w14:paraId="099FB33B" w14:textId="4CC92D86" w:rsidTr="00172E4A">
        <w:trPr>
          <w:del w:id="289" w:author="Keith Jones (ESO)" w:date="2024-06-17T16:17:00Z"/>
        </w:trPr>
        <w:tc>
          <w:tcPr>
            <w:tcW w:w="1101" w:type="dxa"/>
            <w:vAlign w:val="bottom"/>
          </w:tcPr>
          <w:p w14:paraId="69586C1B" w14:textId="788B545F" w:rsidR="009736B8" w:rsidRPr="00695933" w:rsidDel="00ED6267" w:rsidRDefault="009736B8" w:rsidP="00172E4A">
            <w:pPr>
              <w:rPr>
                <w:del w:id="290" w:author="Keith Jones (ESO)" w:date="2024-06-17T16:17:00Z"/>
              </w:rPr>
            </w:pPr>
            <w:del w:id="291" w:author="Keith Jones (ESO)" w:date="2024-06-17T16:17:00Z">
              <w:r w:rsidRPr="00CE1B7B" w:rsidDel="00ED6267">
                <w:delText>27</w:delText>
              </w:r>
            </w:del>
          </w:p>
        </w:tc>
        <w:tc>
          <w:tcPr>
            <w:tcW w:w="7421" w:type="dxa"/>
            <w:vAlign w:val="bottom"/>
          </w:tcPr>
          <w:p w14:paraId="00384445" w14:textId="2DF9373F" w:rsidR="009736B8" w:rsidRPr="00695933" w:rsidDel="00ED6267" w:rsidRDefault="009736B8" w:rsidP="00172E4A">
            <w:pPr>
              <w:rPr>
                <w:del w:id="292" w:author="Keith Jones (ESO)" w:date="2024-06-17T16:17:00Z"/>
              </w:rPr>
            </w:pPr>
            <w:del w:id="293" w:author="Keith Jones (ESO)" w:date="2024-06-17T16:17:00Z">
              <w:r w:rsidRPr="00CE1B7B" w:rsidDel="00ED6267">
                <w:delText>Commissioning outages additional</w:delText>
              </w:r>
            </w:del>
          </w:p>
        </w:tc>
      </w:tr>
      <w:tr w:rsidR="009736B8" w:rsidRPr="000D456B" w:rsidDel="00ED6267" w14:paraId="73DDC8DA" w14:textId="084BAF6C" w:rsidTr="00172E4A">
        <w:trPr>
          <w:del w:id="294" w:author="Keith Jones (ESO)" w:date="2024-06-17T16:17:00Z"/>
        </w:trPr>
        <w:tc>
          <w:tcPr>
            <w:tcW w:w="1101" w:type="dxa"/>
            <w:vAlign w:val="bottom"/>
          </w:tcPr>
          <w:p w14:paraId="4EAB9FB2" w14:textId="3D45033B" w:rsidR="009736B8" w:rsidRPr="00695933" w:rsidDel="00ED6267" w:rsidRDefault="009736B8" w:rsidP="00172E4A">
            <w:pPr>
              <w:rPr>
                <w:del w:id="295" w:author="Keith Jones (ESO)" w:date="2024-06-17T16:17:00Z"/>
              </w:rPr>
            </w:pPr>
            <w:del w:id="296" w:author="Keith Jones (ESO)" w:date="2024-06-17T16:17:00Z">
              <w:r w:rsidRPr="00CE1B7B" w:rsidDel="00ED6267">
                <w:delText>28</w:delText>
              </w:r>
            </w:del>
          </w:p>
        </w:tc>
        <w:tc>
          <w:tcPr>
            <w:tcW w:w="7421" w:type="dxa"/>
            <w:vAlign w:val="bottom"/>
          </w:tcPr>
          <w:p w14:paraId="291A5FE6" w14:textId="7304555C" w:rsidR="009736B8" w:rsidRPr="00695933" w:rsidDel="00ED6267" w:rsidRDefault="009736B8" w:rsidP="00172E4A">
            <w:pPr>
              <w:rPr>
                <w:del w:id="297" w:author="Keith Jones (ESO)" w:date="2024-06-17T16:17:00Z"/>
              </w:rPr>
            </w:pPr>
            <w:del w:id="298" w:author="Keith Jones (ESO)" w:date="2024-06-17T16:17:00Z">
              <w:r w:rsidRPr="00CE1B7B" w:rsidDel="00ED6267">
                <w:delText>Scope Change</w:delText>
              </w:r>
            </w:del>
          </w:p>
        </w:tc>
      </w:tr>
      <w:tr w:rsidR="009736B8" w:rsidRPr="000D456B" w:rsidDel="00ED6267" w14:paraId="36C80A59" w14:textId="55A7FC83" w:rsidTr="00172E4A">
        <w:trPr>
          <w:del w:id="299" w:author="Keith Jones (ESO)" w:date="2024-06-17T16:17:00Z"/>
        </w:trPr>
        <w:tc>
          <w:tcPr>
            <w:tcW w:w="1101" w:type="dxa"/>
            <w:vAlign w:val="bottom"/>
          </w:tcPr>
          <w:p w14:paraId="1E6F4C48" w14:textId="3532FD5F" w:rsidR="009736B8" w:rsidRPr="00695933" w:rsidDel="00ED6267" w:rsidRDefault="009736B8" w:rsidP="00172E4A">
            <w:pPr>
              <w:rPr>
                <w:del w:id="300" w:author="Keith Jones (ESO)" w:date="2024-06-17T16:17:00Z"/>
              </w:rPr>
            </w:pPr>
            <w:del w:id="301" w:author="Keith Jones (ESO)" w:date="2024-06-17T16:17:00Z">
              <w:r w:rsidRPr="00CE1B7B" w:rsidDel="00ED6267">
                <w:delText>29</w:delText>
              </w:r>
            </w:del>
          </w:p>
        </w:tc>
        <w:tc>
          <w:tcPr>
            <w:tcW w:w="7421" w:type="dxa"/>
            <w:vAlign w:val="bottom"/>
          </w:tcPr>
          <w:p w14:paraId="2ECE2E04" w14:textId="27432325" w:rsidR="009736B8" w:rsidRPr="00695933" w:rsidDel="00ED6267" w:rsidRDefault="009736B8" w:rsidP="00172E4A">
            <w:pPr>
              <w:rPr>
                <w:del w:id="302" w:author="Keith Jones (ESO)" w:date="2024-06-17T16:17:00Z"/>
              </w:rPr>
            </w:pPr>
            <w:del w:id="303" w:author="Keith Jones (ESO)" w:date="2024-06-17T16:17:00Z">
              <w:r w:rsidRPr="00CE1B7B" w:rsidDel="00ED6267">
                <w:delText>Commissioning outage re-sequenced</w:delText>
              </w:r>
            </w:del>
          </w:p>
        </w:tc>
      </w:tr>
      <w:tr w:rsidR="009736B8" w:rsidRPr="000D456B" w:rsidDel="00ED6267" w14:paraId="030C3E54" w14:textId="2EF5BA2E" w:rsidTr="00172E4A">
        <w:trPr>
          <w:del w:id="304" w:author="Keith Jones (ESO)" w:date="2024-06-17T16:17:00Z"/>
        </w:trPr>
        <w:tc>
          <w:tcPr>
            <w:tcW w:w="1101" w:type="dxa"/>
            <w:vAlign w:val="bottom"/>
          </w:tcPr>
          <w:p w14:paraId="3341C955" w14:textId="12F46EF0" w:rsidR="009736B8" w:rsidRPr="00695933" w:rsidDel="00ED6267" w:rsidRDefault="009736B8" w:rsidP="00172E4A">
            <w:pPr>
              <w:rPr>
                <w:del w:id="305" w:author="Keith Jones (ESO)" w:date="2024-06-17T16:17:00Z"/>
              </w:rPr>
            </w:pPr>
            <w:del w:id="306" w:author="Keith Jones (ESO)" w:date="2024-06-17T16:17:00Z">
              <w:r w:rsidRPr="00CE1B7B" w:rsidDel="00ED6267">
                <w:delText>31</w:delText>
              </w:r>
            </w:del>
          </w:p>
        </w:tc>
        <w:tc>
          <w:tcPr>
            <w:tcW w:w="7421" w:type="dxa"/>
            <w:vAlign w:val="bottom"/>
          </w:tcPr>
          <w:p w14:paraId="7DD582EA" w14:textId="1DCBCFF5" w:rsidR="009736B8" w:rsidRPr="00695933" w:rsidDel="00ED6267" w:rsidRDefault="009736B8" w:rsidP="00172E4A">
            <w:pPr>
              <w:rPr>
                <w:del w:id="307" w:author="Keith Jones (ESO)" w:date="2024-06-17T16:17:00Z"/>
              </w:rPr>
            </w:pPr>
            <w:del w:id="308" w:author="Keith Jones (ESO)" w:date="2024-06-17T16:17:00Z">
              <w:r w:rsidRPr="00CE1B7B" w:rsidDel="00ED6267">
                <w:delText xml:space="preserve">Request to accelerate </w:delText>
              </w:r>
            </w:del>
          </w:p>
        </w:tc>
      </w:tr>
      <w:tr w:rsidR="009736B8" w:rsidRPr="000D456B" w:rsidDel="00ED6267" w14:paraId="3CAF81AA" w14:textId="4C000CEA" w:rsidTr="00172E4A">
        <w:trPr>
          <w:del w:id="309" w:author="Keith Jones (ESO)" w:date="2024-06-17T16:17:00Z"/>
        </w:trPr>
        <w:tc>
          <w:tcPr>
            <w:tcW w:w="1101" w:type="dxa"/>
            <w:vAlign w:val="bottom"/>
          </w:tcPr>
          <w:p w14:paraId="07BFBE9D" w14:textId="6B0E6D92" w:rsidR="009736B8" w:rsidRPr="00695933" w:rsidDel="00ED6267" w:rsidRDefault="009736B8" w:rsidP="00172E4A">
            <w:pPr>
              <w:rPr>
                <w:del w:id="310" w:author="Keith Jones (ESO)" w:date="2024-06-17T16:17:00Z"/>
              </w:rPr>
            </w:pPr>
            <w:del w:id="311" w:author="Keith Jones (ESO)" w:date="2024-06-17T16:17:00Z">
              <w:r w:rsidRPr="00CE1B7B" w:rsidDel="00ED6267">
                <w:delText>33</w:delText>
              </w:r>
            </w:del>
          </w:p>
        </w:tc>
        <w:tc>
          <w:tcPr>
            <w:tcW w:w="7421" w:type="dxa"/>
            <w:vAlign w:val="bottom"/>
          </w:tcPr>
          <w:p w14:paraId="620032F3" w14:textId="28B89385" w:rsidR="009736B8" w:rsidRPr="00695933" w:rsidDel="00ED6267" w:rsidRDefault="009736B8" w:rsidP="00172E4A">
            <w:pPr>
              <w:rPr>
                <w:del w:id="312" w:author="Keith Jones (ESO)" w:date="2024-06-17T16:17:00Z"/>
              </w:rPr>
            </w:pPr>
            <w:del w:id="313" w:author="Keith Jones (ESO)" w:date="2024-06-17T16:17:00Z">
              <w:r w:rsidRPr="00CE1B7B" w:rsidDel="00ED6267">
                <w:delText>Outage not required</w:delText>
              </w:r>
            </w:del>
          </w:p>
        </w:tc>
      </w:tr>
      <w:tr w:rsidR="009736B8" w:rsidRPr="000D456B" w:rsidDel="00ED6267" w14:paraId="2165A560" w14:textId="52CB8CCB" w:rsidTr="00172E4A">
        <w:trPr>
          <w:del w:id="314" w:author="Keith Jones (ESO)" w:date="2024-06-17T16:17:00Z"/>
        </w:trPr>
        <w:tc>
          <w:tcPr>
            <w:tcW w:w="1101" w:type="dxa"/>
            <w:vAlign w:val="bottom"/>
          </w:tcPr>
          <w:p w14:paraId="340E28CE" w14:textId="3FEF133F" w:rsidR="009736B8" w:rsidRPr="00695933" w:rsidDel="00ED6267" w:rsidRDefault="009736B8" w:rsidP="00172E4A">
            <w:pPr>
              <w:rPr>
                <w:del w:id="315" w:author="Keith Jones (ESO)" w:date="2024-06-17T16:17:00Z"/>
              </w:rPr>
            </w:pPr>
            <w:del w:id="316" w:author="Keith Jones (ESO)" w:date="2024-06-17T16:17:00Z">
              <w:r w:rsidRPr="00CE1B7B" w:rsidDel="00ED6267">
                <w:delText>34</w:delText>
              </w:r>
            </w:del>
          </w:p>
        </w:tc>
        <w:tc>
          <w:tcPr>
            <w:tcW w:w="7421" w:type="dxa"/>
            <w:vAlign w:val="bottom"/>
          </w:tcPr>
          <w:p w14:paraId="1E403CB5" w14:textId="23536EBA" w:rsidR="009736B8" w:rsidRPr="00695933" w:rsidDel="00ED6267" w:rsidRDefault="009736B8" w:rsidP="00172E4A">
            <w:pPr>
              <w:rPr>
                <w:del w:id="317" w:author="Keith Jones (ESO)" w:date="2024-06-17T16:17:00Z"/>
              </w:rPr>
            </w:pPr>
            <w:del w:id="318" w:author="Keith Jones (ESO)" w:date="2024-06-17T16:17:00Z">
              <w:r w:rsidRPr="00CE1B7B" w:rsidDel="00ED6267">
                <w:delText>HVSCC / Data Set Switch changes</w:delText>
              </w:r>
            </w:del>
          </w:p>
        </w:tc>
      </w:tr>
      <w:tr w:rsidR="009736B8" w:rsidRPr="0041211B" w:rsidDel="00ED6267" w14:paraId="71A22060" w14:textId="6E56B223" w:rsidTr="00172E4A">
        <w:trPr>
          <w:del w:id="319" w:author="Keith Jones (ESO)" w:date="2024-06-17T16:17:00Z"/>
        </w:trPr>
        <w:tc>
          <w:tcPr>
            <w:tcW w:w="1101" w:type="dxa"/>
            <w:vAlign w:val="bottom"/>
          </w:tcPr>
          <w:p w14:paraId="53862180" w14:textId="2103F2FA" w:rsidR="009736B8" w:rsidRPr="007908F0" w:rsidDel="00ED6267" w:rsidRDefault="009736B8" w:rsidP="00172E4A">
            <w:pPr>
              <w:rPr>
                <w:del w:id="320" w:author="Keith Jones (ESO)" w:date="2024-06-17T16:17:00Z"/>
              </w:rPr>
            </w:pPr>
            <w:del w:id="321" w:author="Keith Jones (ESO)" w:date="2024-06-17T16:17:00Z">
              <w:r w:rsidRPr="00CE1B7B" w:rsidDel="00ED6267">
                <w:delText>3</w:delText>
              </w:r>
              <w:r w:rsidR="00A83B91" w:rsidDel="00ED6267">
                <w:delText>6</w:delText>
              </w:r>
            </w:del>
          </w:p>
        </w:tc>
        <w:tc>
          <w:tcPr>
            <w:tcW w:w="7421" w:type="dxa"/>
            <w:vAlign w:val="bottom"/>
          </w:tcPr>
          <w:p w14:paraId="5BC00C3B" w14:textId="528FB66F" w:rsidR="009736B8" w:rsidRPr="00CE1B7B" w:rsidDel="00ED6267" w:rsidRDefault="009736B8" w:rsidP="00172E4A">
            <w:pPr>
              <w:rPr>
                <w:del w:id="322" w:author="Keith Jones (ESO)" w:date="2024-06-17T16:17:00Z"/>
              </w:rPr>
            </w:pPr>
            <w:del w:id="323" w:author="Keith Jones (ESO)" w:date="2024-06-17T16:17:00Z">
              <w:r w:rsidRPr="00CE1B7B" w:rsidDel="00ED6267">
                <w:delText>Drawing / Design Issues</w:delText>
              </w:r>
            </w:del>
          </w:p>
        </w:tc>
      </w:tr>
      <w:tr w:rsidR="009736B8" w:rsidRPr="000D456B" w:rsidDel="00ED6267" w14:paraId="2A6EF19F" w14:textId="15B7C85B" w:rsidTr="00172E4A">
        <w:trPr>
          <w:del w:id="324" w:author="Keith Jones (ESO)" w:date="2024-06-17T16:17:00Z"/>
        </w:trPr>
        <w:tc>
          <w:tcPr>
            <w:tcW w:w="1101" w:type="dxa"/>
            <w:vAlign w:val="bottom"/>
          </w:tcPr>
          <w:p w14:paraId="73C1071F" w14:textId="16FEF704" w:rsidR="009736B8" w:rsidRPr="00695933" w:rsidDel="00ED6267" w:rsidRDefault="00A83B91" w:rsidP="00172E4A">
            <w:pPr>
              <w:rPr>
                <w:del w:id="325" w:author="Keith Jones (ESO)" w:date="2024-06-17T16:17:00Z"/>
              </w:rPr>
            </w:pPr>
            <w:del w:id="326" w:author="Keith Jones (ESO)" w:date="2024-06-17T16:17:00Z">
              <w:r w:rsidDel="00ED6267">
                <w:delText>40</w:delText>
              </w:r>
            </w:del>
          </w:p>
        </w:tc>
        <w:tc>
          <w:tcPr>
            <w:tcW w:w="7421" w:type="dxa"/>
            <w:vAlign w:val="bottom"/>
          </w:tcPr>
          <w:p w14:paraId="4F3B2107" w14:textId="7CE91AD8" w:rsidR="009736B8" w:rsidRPr="00695933" w:rsidDel="00ED6267" w:rsidRDefault="009736B8" w:rsidP="00172E4A">
            <w:pPr>
              <w:rPr>
                <w:del w:id="327" w:author="Keith Jones (ESO)" w:date="2024-06-17T16:17:00Z"/>
              </w:rPr>
            </w:pPr>
            <w:del w:id="328" w:author="Keith Jones (ESO)" w:date="2024-06-17T16:17:00Z">
              <w:r w:rsidRPr="00CE1B7B" w:rsidDel="00ED6267">
                <w:delText>Early completion of work</w:delText>
              </w:r>
            </w:del>
          </w:p>
        </w:tc>
      </w:tr>
      <w:tr w:rsidR="009736B8" w:rsidRPr="0041211B" w:rsidDel="00ED6267" w14:paraId="4065C31D" w14:textId="125771A1" w:rsidTr="00172E4A">
        <w:trPr>
          <w:del w:id="329" w:author="Keith Jones (ESO)" w:date="2024-06-17T16:17:00Z"/>
        </w:trPr>
        <w:tc>
          <w:tcPr>
            <w:tcW w:w="1101" w:type="dxa"/>
            <w:vAlign w:val="bottom"/>
          </w:tcPr>
          <w:p w14:paraId="7D381FB3" w14:textId="5402760E" w:rsidR="009736B8" w:rsidRPr="007908F0" w:rsidDel="00ED6267" w:rsidRDefault="00A83B91" w:rsidP="00172E4A">
            <w:pPr>
              <w:rPr>
                <w:del w:id="330" w:author="Keith Jones (ESO)" w:date="2024-06-17T16:17:00Z"/>
              </w:rPr>
            </w:pPr>
            <w:del w:id="331" w:author="Keith Jones (ESO)" w:date="2024-06-17T16:17:00Z">
              <w:r w:rsidDel="00ED6267">
                <w:delText>41</w:delText>
              </w:r>
            </w:del>
          </w:p>
        </w:tc>
        <w:tc>
          <w:tcPr>
            <w:tcW w:w="7421" w:type="dxa"/>
            <w:vAlign w:val="bottom"/>
          </w:tcPr>
          <w:p w14:paraId="6D25060B" w14:textId="7C1D7D28" w:rsidR="009736B8" w:rsidRPr="00695933" w:rsidDel="00ED6267" w:rsidRDefault="009736B8" w:rsidP="00172E4A">
            <w:pPr>
              <w:rPr>
                <w:del w:id="332" w:author="Keith Jones (ESO)" w:date="2024-06-17T16:17:00Z"/>
              </w:rPr>
            </w:pPr>
            <w:del w:id="333" w:author="Keith Jones (ESO)" w:date="2024-06-17T16:17:00Z">
              <w:r w:rsidRPr="00CE1B7B" w:rsidDel="00ED6267">
                <w:delText>Environmental</w:delText>
              </w:r>
            </w:del>
          </w:p>
        </w:tc>
      </w:tr>
      <w:tr w:rsidR="009736B8" w:rsidRPr="000D456B" w:rsidDel="00ED6267" w14:paraId="6E4A3441" w14:textId="6E6A40E6" w:rsidTr="00172E4A">
        <w:trPr>
          <w:del w:id="334" w:author="Keith Jones (ESO)" w:date="2024-06-17T16:17:00Z"/>
        </w:trPr>
        <w:tc>
          <w:tcPr>
            <w:tcW w:w="1101" w:type="dxa"/>
            <w:vAlign w:val="bottom"/>
          </w:tcPr>
          <w:p w14:paraId="1AFB17C3" w14:textId="6C80E6ED" w:rsidR="009736B8" w:rsidRPr="00695933" w:rsidDel="00ED6267" w:rsidRDefault="009736B8" w:rsidP="00172E4A">
            <w:pPr>
              <w:rPr>
                <w:del w:id="335" w:author="Keith Jones (ESO)" w:date="2024-06-17T16:17:00Z"/>
              </w:rPr>
            </w:pPr>
            <w:del w:id="336" w:author="Keith Jones (ESO)" w:date="2024-06-17T16:17:00Z">
              <w:r w:rsidRPr="00CE1B7B" w:rsidDel="00ED6267">
                <w:delText>4</w:delText>
              </w:r>
              <w:r w:rsidR="00A83B91" w:rsidDel="00ED6267">
                <w:delText>2</w:delText>
              </w:r>
            </w:del>
          </w:p>
        </w:tc>
        <w:tc>
          <w:tcPr>
            <w:tcW w:w="7421" w:type="dxa"/>
            <w:vAlign w:val="bottom"/>
          </w:tcPr>
          <w:p w14:paraId="2DCB60B8" w14:textId="21986513" w:rsidR="009736B8" w:rsidRPr="00695933" w:rsidDel="00ED6267" w:rsidRDefault="009736B8" w:rsidP="00172E4A">
            <w:pPr>
              <w:rPr>
                <w:del w:id="337" w:author="Keith Jones (ESO)" w:date="2024-06-17T16:17:00Z"/>
              </w:rPr>
            </w:pPr>
            <w:del w:id="338" w:author="Keith Jones (ESO)" w:date="2024-06-17T16:17:00Z">
              <w:r w:rsidRPr="00CE1B7B" w:rsidDel="00ED6267">
                <w:delText>LV Demand Security</w:delText>
              </w:r>
            </w:del>
          </w:p>
        </w:tc>
      </w:tr>
      <w:tr w:rsidR="009736B8" w:rsidRPr="000D456B" w:rsidDel="00ED6267" w14:paraId="3E9850EB" w14:textId="1833458D" w:rsidTr="00172E4A">
        <w:trPr>
          <w:del w:id="339" w:author="Keith Jones (ESO)" w:date="2024-06-17T16:17:00Z"/>
        </w:trPr>
        <w:tc>
          <w:tcPr>
            <w:tcW w:w="1101" w:type="dxa"/>
            <w:vAlign w:val="bottom"/>
          </w:tcPr>
          <w:p w14:paraId="2FC39168" w14:textId="3C2CCFF9" w:rsidR="009736B8" w:rsidRPr="00695933" w:rsidDel="00ED6267" w:rsidRDefault="009736B8" w:rsidP="00172E4A">
            <w:pPr>
              <w:rPr>
                <w:del w:id="340" w:author="Keith Jones (ESO)" w:date="2024-06-17T16:17:00Z"/>
              </w:rPr>
            </w:pPr>
            <w:del w:id="341" w:author="Keith Jones (ESO)" w:date="2024-06-17T16:17:00Z">
              <w:r w:rsidRPr="00CE1B7B" w:rsidDel="00ED6267">
                <w:delText>4</w:delText>
              </w:r>
              <w:r w:rsidR="00A83B91" w:rsidDel="00ED6267">
                <w:delText>3</w:delText>
              </w:r>
            </w:del>
          </w:p>
        </w:tc>
        <w:tc>
          <w:tcPr>
            <w:tcW w:w="7421" w:type="dxa"/>
            <w:vAlign w:val="bottom"/>
          </w:tcPr>
          <w:p w14:paraId="7CAE1CEB" w14:textId="30110681" w:rsidR="009736B8" w:rsidRPr="00695933" w:rsidDel="00ED6267" w:rsidRDefault="009736B8" w:rsidP="00172E4A">
            <w:pPr>
              <w:rPr>
                <w:del w:id="342" w:author="Keith Jones (ESO)" w:date="2024-06-17T16:17:00Z"/>
              </w:rPr>
            </w:pPr>
            <w:del w:id="343" w:author="Keith Jones (ESO)" w:date="2024-06-17T16:17:00Z">
              <w:r w:rsidRPr="00CE1B7B" w:rsidDel="00ED6267">
                <w:delText>MIS Security</w:delText>
              </w:r>
            </w:del>
          </w:p>
        </w:tc>
      </w:tr>
      <w:tr w:rsidR="009736B8" w:rsidRPr="000D456B" w:rsidDel="00ED6267" w14:paraId="3A6DD6EA" w14:textId="0C126289" w:rsidTr="00172E4A">
        <w:trPr>
          <w:del w:id="344" w:author="Keith Jones (ESO)" w:date="2024-06-17T16:17:00Z"/>
        </w:trPr>
        <w:tc>
          <w:tcPr>
            <w:tcW w:w="1101" w:type="dxa"/>
            <w:vAlign w:val="bottom"/>
          </w:tcPr>
          <w:p w14:paraId="7465106C" w14:textId="4CD9DC76" w:rsidR="009736B8" w:rsidRPr="00695933" w:rsidDel="00ED6267" w:rsidRDefault="009736B8" w:rsidP="00172E4A">
            <w:pPr>
              <w:rPr>
                <w:del w:id="345" w:author="Keith Jones (ESO)" w:date="2024-06-17T16:17:00Z"/>
              </w:rPr>
            </w:pPr>
            <w:del w:id="346" w:author="Keith Jones (ESO)" w:date="2024-06-17T16:17:00Z">
              <w:r w:rsidRPr="00CE1B7B" w:rsidDel="00ED6267">
                <w:delText>4</w:delText>
              </w:r>
              <w:r w:rsidR="00A83B91" w:rsidDel="00ED6267">
                <w:delText>4</w:delText>
              </w:r>
            </w:del>
          </w:p>
        </w:tc>
        <w:tc>
          <w:tcPr>
            <w:tcW w:w="7421" w:type="dxa"/>
            <w:vAlign w:val="bottom"/>
          </w:tcPr>
          <w:p w14:paraId="64340342" w14:textId="5358ADDA" w:rsidR="009736B8" w:rsidRPr="00695933" w:rsidDel="00ED6267" w:rsidRDefault="009736B8" w:rsidP="00172E4A">
            <w:pPr>
              <w:rPr>
                <w:del w:id="347" w:author="Keith Jones (ESO)" w:date="2024-06-17T16:17:00Z"/>
              </w:rPr>
            </w:pPr>
            <w:del w:id="348" w:author="Keith Jones (ESO)" w:date="2024-06-17T16:17:00Z">
              <w:r w:rsidRPr="00CE1B7B" w:rsidDel="00ED6267">
                <w:delText>Supplier / Contractor delay</w:delText>
              </w:r>
            </w:del>
          </w:p>
        </w:tc>
      </w:tr>
      <w:tr w:rsidR="009736B8" w:rsidRPr="000D456B" w:rsidDel="00ED6267" w14:paraId="5931715C" w14:textId="258F9065" w:rsidTr="00172E4A">
        <w:trPr>
          <w:del w:id="349" w:author="Keith Jones (ESO)" w:date="2024-06-17T16:17:00Z"/>
        </w:trPr>
        <w:tc>
          <w:tcPr>
            <w:tcW w:w="1101" w:type="dxa"/>
            <w:vAlign w:val="bottom"/>
          </w:tcPr>
          <w:p w14:paraId="22DAA3FB" w14:textId="1F4DE5F2" w:rsidR="009736B8" w:rsidRPr="00695933" w:rsidDel="00ED6267" w:rsidRDefault="009736B8" w:rsidP="00172E4A">
            <w:pPr>
              <w:rPr>
                <w:del w:id="350" w:author="Keith Jones (ESO)" w:date="2024-06-17T16:17:00Z"/>
              </w:rPr>
            </w:pPr>
            <w:del w:id="351" w:author="Keith Jones (ESO)" w:date="2024-06-17T16:17:00Z">
              <w:r w:rsidRPr="00CE1B7B" w:rsidDel="00ED6267">
                <w:delText>4</w:delText>
              </w:r>
              <w:r w:rsidR="00A83B91" w:rsidDel="00ED6267">
                <w:delText>5</w:delText>
              </w:r>
            </w:del>
          </w:p>
        </w:tc>
        <w:tc>
          <w:tcPr>
            <w:tcW w:w="7421" w:type="dxa"/>
            <w:vAlign w:val="bottom"/>
          </w:tcPr>
          <w:p w14:paraId="38D186E9" w14:textId="32814DB9" w:rsidR="009736B8" w:rsidRPr="00695933" w:rsidDel="00ED6267" w:rsidRDefault="009736B8" w:rsidP="00172E4A">
            <w:pPr>
              <w:rPr>
                <w:del w:id="352" w:author="Keith Jones (ESO)" w:date="2024-06-17T16:17:00Z"/>
              </w:rPr>
            </w:pPr>
            <w:del w:id="353" w:author="Keith Jones (ESO)" w:date="2024-06-17T16:17:00Z">
              <w:r w:rsidRPr="00CE1B7B" w:rsidDel="00ED6267">
                <w:delText>New DNO outage</w:delText>
              </w:r>
            </w:del>
          </w:p>
        </w:tc>
      </w:tr>
      <w:tr w:rsidR="009736B8" w:rsidRPr="000D456B" w:rsidDel="00ED6267" w14:paraId="3050A4FB" w14:textId="310376AD" w:rsidTr="00172E4A">
        <w:trPr>
          <w:del w:id="354" w:author="Keith Jones (ESO)" w:date="2024-06-17T16:17:00Z"/>
        </w:trPr>
        <w:tc>
          <w:tcPr>
            <w:tcW w:w="1101" w:type="dxa"/>
            <w:vAlign w:val="bottom"/>
          </w:tcPr>
          <w:p w14:paraId="58D6B2A8" w14:textId="74928398" w:rsidR="009736B8" w:rsidRPr="00695933" w:rsidDel="00ED6267" w:rsidRDefault="009736B8" w:rsidP="00172E4A">
            <w:pPr>
              <w:rPr>
                <w:del w:id="355" w:author="Keith Jones (ESO)" w:date="2024-06-17T16:17:00Z"/>
              </w:rPr>
            </w:pPr>
            <w:del w:id="356" w:author="Keith Jones (ESO)" w:date="2024-06-17T16:17:00Z">
              <w:r w:rsidRPr="00CE1B7B" w:rsidDel="00ED6267">
                <w:delText>4</w:delText>
              </w:r>
              <w:r w:rsidR="00A83B91" w:rsidDel="00ED6267">
                <w:delText>6</w:delText>
              </w:r>
            </w:del>
          </w:p>
        </w:tc>
        <w:tc>
          <w:tcPr>
            <w:tcW w:w="7421" w:type="dxa"/>
            <w:vAlign w:val="bottom"/>
          </w:tcPr>
          <w:p w14:paraId="3F90C7E0" w14:textId="316CABB1" w:rsidR="009736B8" w:rsidRPr="00695933" w:rsidDel="00ED6267" w:rsidRDefault="009736B8" w:rsidP="00172E4A">
            <w:pPr>
              <w:rPr>
                <w:del w:id="357" w:author="Keith Jones (ESO)" w:date="2024-06-17T16:17:00Z"/>
              </w:rPr>
            </w:pPr>
            <w:del w:id="358" w:author="Keith Jones (ESO)" w:date="2024-06-17T16:17:00Z">
              <w:r w:rsidRPr="00CE1B7B" w:rsidDel="00ED6267">
                <w:delText>DNO outage change</w:delText>
              </w:r>
            </w:del>
          </w:p>
        </w:tc>
      </w:tr>
      <w:tr w:rsidR="009736B8" w:rsidRPr="000D456B" w:rsidDel="00ED6267" w14:paraId="22E0B40A" w14:textId="684B90E7" w:rsidTr="00172E4A">
        <w:trPr>
          <w:del w:id="359" w:author="Keith Jones (ESO)" w:date="2024-06-17T16:17:00Z"/>
        </w:trPr>
        <w:tc>
          <w:tcPr>
            <w:tcW w:w="1101" w:type="dxa"/>
            <w:vAlign w:val="bottom"/>
          </w:tcPr>
          <w:p w14:paraId="20D60B66" w14:textId="4938367F" w:rsidR="009736B8" w:rsidRPr="007908F0" w:rsidDel="00ED6267" w:rsidRDefault="00A83B91" w:rsidP="00172E4A">
            <w:pPr>
              <w:rPr>
                <w:del w:id="360" w:author="Keith Jones (ESO)" w:date="2024-06-17T16:17:00Z"/>
              </w:rPr>
            </w:pPr>
            <w:del w:id="361" w:author="Keith Jones (ESO)" w:date="2024-06-17T16:17:00Z">
              <w:r w:rsidDel="00ED6267">
                <w:delText>52</w:delText>
              </w:r>
            </w:del>
          </w:p>
        </w:tc>
        <w:tc>
          <w:tcPr>
            <w:tcW w:w="7421" w:type="dxa"/>
            <w:vAlign w:val="bottom"/>
          </w:tcPr>
          <w:p w14:paraId="4E801634" w14:textId="75D78664" w:rsidR="009736B8" w:rsidRPr="00CE1B7B" w:rsidDel="00ED6267" w:rsidRDefault="00AA3094" w:rsidP="00AA3094">
            <w:pPr>
              <w:rPr>
                <w:del w:id="362" w:author="Keith Jones (ESO)" w:date="2024-06-17T16:17:00Z"/>
              </w:rPr>
            </w:pPr>
            <w:del w:id="363" w:author="Keith Jones (ESO)" w:date="2024-06-17T16:17:00Z">
              <w:r w:rsidDel="00ED6267">
                <w:delText xml:space="preserve">NAP PERFORMANCE </w:delText>
              </w:r>
            </w:del>
          </w:p>
        </w:tc>
      </w:tr>
      <w:tr w:rsidR="009736B8" w:rsidRPr="000D456B" w:rsidDel="00ED6267" w14:paraId="61AFE017" w14:textId="3B182A6D" w:rsidTr="00172E4A">
        <w:trPr>
          <w:del w:id="364" w:author="Keith Jones (ESO)" w:date="2024-06-17T16:17:00Z"/>
        </w:trPr>
        <w:tc>
          <w:tcPr>
            <w:tcW w:w="1101" w:type="dxa"/>
            <w:vAlign w:val="bottom"/>
          </w:tcPr>
          <w:p w14:paraId="2167B3BC" w14:textId="278D42EC" w:rsidR="009736B8" w:rsidRPr="007908F0" w:rsidDel="00ED6267" w:rsidRDefault="00A83B91" w:rsidP="00172E4A">
            <w:pPr>
              <w:rPr>
                <w:del w:id="365" w:author="Keith Jones (ESO)" w:date="2024-06-17T16:17:00Z"/>
              </w:rPr>
            </w:pPr>
            <w:del w:id="366" w:author="Keith Jones (ESO)" w:date="2024-06-17T16:17:00Z">
              <w:r w:rsidDel="00ED6267">
                <w:delText>53</w:delText>
              </w:r>
            </w:del>
          </w:p>
        </w:tc>
        <w:tc>
          <w:tcPr>
            <w:tcW w:w="7421" w:type="dxa"/>
            <w:vAlign w:val="bottom"/>
          </w:tcPr>
          <w:p w14:paraId="2266ED72" w14:textId="3523D7BC" w:rsidR="009736B8" w:rsidRPr="00CE1B7B" w:rsidDel="00ED6267" w:rsidRDefault="009736B8" w:rsidP="00172E4A">
            <w:pPr>
              <w:rPr>
                <w:del w:id="367" w:author="Keith Jones (ESO)" w:date="2024-06-17T16:17:00Z"/>
              </w:rPr>
            </w:pPr>
            <w:del w:id="368" w:author="Keith Jones (ESO)" w:date="2024-06-17T16:17:00Z">
              <w:r w:rsidRPr="00CE1B7B" w:rsidDel="00ED6267">
                <w:delText>Outage delay by System Operator</w:delText>
              </w:r>
            </w:del>
          </w:p>
        </w:tc>
      </w:tr>
      <w:tr w:rsidR="009736B8" w:rsidRPr="00FE6AE4" w:rsidDel="00ED6267" w14:paraId="36DB4030" w14:textId="4556C7D1" w:rsidTr="00172E4A">
        <w:trPr>
          <w:del w:id="369" w:author="Keith Jones (ESO)" w:date="2024-06-17T16:17:00Z"/>
        </w:trPr>
        <w:tc>
          <w:tcPr>
            <w:tcW w:w="1101" w:type="dxa"/>
            <w:vAlign w:val="bottom"/>
          </w:tcPr>
          <w:p w14:paraId="3334BC9B" w14:textId="5E75B2CC" w:rsidR="009736B8" w:rsidRPr="00CE1B7B" w:rsidDel="00ED6267" w:rsidRDefault="00A83B91" w:rsidP="00172E4A">
            <w:pPr>
              <w:rPr>
                <w:del w:id="370" w:author="Keith Jones (ESO)" w:date="2024-06-17T16:17:00Z"/>
              </w:rPr>
            </w:pPr>
            <w:del w:id="371" w:author="Keith Jones (ESO)" w:date="2024-06-17T16:17:00Z">
              <w:r w:rsidDel="00ED6267">
                <w:delText>54</w:delText>
              </w:r>
            </w:del>
          </w:p>
        </w:tc>
        <w:tc>
          <w:tcPr>
            <w:tcW w:w="7421" w:type="dxa"/>
            <w:vAlign w:val="bottom"/>
          </w:tcPr>
          <w:p w14:paraId="09344F84" w14:textId="455ABECE" w:rsidR="009736B8" w:rsidRPr="00CE1B7B" w:rsidDel="00ED6267" w:rsidRDefault="009736B8" w:rsidP="00172E4A">
            <w:pPr>
              <w:rPr>
                <w:del w:id="372" w:author="Keith Jones (ESO)" w:date="2024-06-17T16:17:00Z"/>
              </w:rPr>
            </w:pPr>
            <w:del w:id="373" w:author="Keith Jones (ESO)" w:date="2024-06-17T16:17:00Z">
              <w:r w:rsidRPr="00CE1B7B" w:rsidDel="00ED6267">
                <w:delText>ERTS Reduction</w:delText>
              </w:r>
            </w:del>
          </w:p>
        </w:tc>
      </w:tr>
      <w:tr w:rsidR="009736B8" w:rsidRPr="00FE6AE4" w:rsidDel="00ED6267" w14:paraId="1F0B53CE" w14:textId="4A0369C0" w:rsidTr="00172E4A">
        <w:trPr>
          <w:del w:id="374" w:author="Keith Jones (ESO)" w:date="2024-06-17T16:17:00Z"/>
        </w:trPr>
        <w:tc>
          <w:tcPr>
            <w:tcW w:w="1101" w:type="dxa"/>
            <w:vAlign w:val="bottom"/>
          </w:tcPr>
          <w:p w14:paraId="143A44FC" w14:textId="0357725F" w:rsidR="009736B8" w:rsidRPr="00CE1B7B" w:rsidDel="00ED6267" w:rsidRDefault="00A83B91" w:rsidP="00172E4A">
            <w:pPr>
              <w:rPr>
                <w:del w:id="375" w:author="Keith Jones (ESO)" w:date="2024-06-17T16:17:00Z"/>
              </w:rPr>
            </w:pPr>
            <w:del w:id="376" w:author="Keith Jones (ESO)" w:date="2024-06-17T16:17:00Z">
              <w:r w:rsidDel="00ED6267">
                <w:delText>55</w:delText>
              </w:r>
            </w:del>
          </w:p>
        </w:tc>
        <w:tc>
          <w:tcPr>
            <w:tcW w:w="7421" w:type="dxa"/>
            <w:vAlign w:val="bottom"/>
          </w:tcPr>
          <w:p w14:paraId="1A753F55" w14:textId="2FA437F4" w:rsidR="009736B8" w:rsidRPr="00CE1B7B" w:rsidDel="00ED6267" w:rsidRDefault="009736B8" w:rsidP="00172E4A">
            <w:pPr>
              <w:rPr>
                <w:del w:id="377" w:author="Keith Jones (ESO)" w:date="2024-06-17T16:17:00Z"/>
              </w:rPr>
            </w:pPr>
            <w:del w:id="378" w:author="Keith Jones (ESO)" w:date="2024-06-17T16:17:00Z">
              <w:r w:rsidRPr="00CE1B7B" w:rsidDel="00ED6267">
                <w:delText>ERTS Increase</w:delText>
              </w:r>
            </w:del>
          </w:p>
        </w:tc>
      </w:tr>
      <w:tr w:rsidR="009736B8" w:rsidRPr="00FE6AE4" w:rsidDel="00ED6267" w14:paraId="564FD598" w14:textId="10F2F554" w:rsidTr="00172E4A">
        <w:trPr>
          <w:del w:id="379" w:author="Keith Jones (ESO)" w:date="2024-06-17T16:17:00Z"/>
        </w:trPr>
        <w:tc>
          <w:tcPr>
            <w:tcW w:w="1101" w:type="dxa"/>
            <w:vAlign w:val="bottom"/>
          </w:tcPr>
          <w:p w14:paraId="109ADAF5" w14:textId="1FDD9D38" w:rsidR="009736B8" w:rsidRPr="00CE1B7B" w:rsidDel="00ED6267" w:rsidRDefault="00A83B91" w:rsidP="00172E4A">
            <w:pPr>
              <w:rPr>
                <w:del w:id="380" w:author="Keith Jones (ESO)" w:date="2024-06-17T16:17:00Z"/>
              </w:rPr>
            </w:pPr>
            <w:del w:id="381" w:author="Keith Jones (ESO)" w:date="2024-06-17T16:17:00Z">
              <w:r w:rsidDel="00ED6267">
                <w:delText>56</w:delText>
              </w:r>
            </w:del>
          </w:p>
        </w:tc>
        <w:tc>
          <w:tcPr>
            <w:tcW w:w="7421" w:type="dxa"/>
            <w:vAlign w:val="bottom"/>
          </w:tcPr>
          <w:p w14:paraId="1FCEA9AB" w14:textId="59A458E3" w:rsidR="009736B8" w:rsidRPr="007908F0" w:rsidDel="00ED6267" w:rsidRDefault="009736B8" w:rsidP="00172E4A">
            <w:pPr>
              <w:rPr>
                <w:del w:id="382" w:author="Keith Jones (ESO)" w:date="2024-06-17T16:17:00Z"/>
              </w:rPr>
            </w:pPr>
            <w:del w:id="383" w:author="Keith Jones (ESO)" w:date="2024-06-17T16:17:00Z">
              <w:r w:rsidRPr="007908F0" w:rsidDel="00ED6267">
                <w:delText>Outage overrun</w:delText>
              </w:r>
            </w:del>
          </w:p>
        </w:tc>
      </w:tr>
      <w:tr w:rsidR="009736B8" w:rsidRPr="00FE6AE4" w:rsidDel="00ED6267" w14:paraId="1C6B9D10" w14:textId="6FF1D67B" w:rsidTr="00172E4A">
        <w:trPr>
          <w:del w:id="384" w:author="Keith Jones (ESO)" w:date="2024-06-17T16:17:00Z"/>
        </w:trPr>
        <w:tc>
          <w:tcPr>
            <w:tcW w:w="1101" w:type="dxa"/>
            <w:vAlign w:val="bottom"/>
          </w:tcPr>
          <w:p w14:paraId="4FC20534" w14:textId="2CC7A4DA" w:rsidR="009736B8" w:rsidRPr="00CE1B7B" w:rsidDel="00ED6267" w:rsidRDefault="00A83B91" w:rsidP="00172E4A">
            <w:pPr>
              <w:rPr>
                <w:del w:id="385" w:author="Keith Jones (ESO)" w:date="2024-06-17T16:17:00Z"/>
              </w:rPr>
            </w:pPr>
            <w:del w:id="386" w:author="Keith Jones (ESO)" w:date="2024-06-17T16:17:00Z">
              <w:r w:rsidDel="00ED6267">
                <w:delText>57</w:delText>
              </w:r>
            </w:del>
          </w:p>
        </w:tc>
        <w:tc>
          <w:tcPr>
            <w:tcW w:w="7421" w:type="dxa"/>
            <w:vAlign w:val="bottom"/>
          </w:tcPr>
          <w:p w14:paraId="614E85B0" w14:textId="23AAF125" w:rsidR="009736B8" w:rsidRPr="007908F0" w:rsidDel="00ED6267" w:rsidRDefault="009736B8" w:rsidP="00172E4A">
            <w:pPr>
              <w:rPr>
                <w:del w:id="387" w:author="Keith Jones (ESO)" w:date="2024-06-17T16:17:00Z"/>
              </w:rPr>
            </w:pPr>
            <w:del w:id="388" w:author="Keith Jones (ESO)" w:date="2024-06-17T16:17:00Z">
              <w:r w:rsidRPr="007908F0" w:rsidDel="00ED6267">
                <w:delText>Knock on from TO initiated change</w:delText>
              </w:r>
            </w:del>
          </w:p>
        </w:tc>
      </w:tr>
      <w:tr w:rsidR="009736B8" w:rsidRPr="00FE6AE4" w:rsidDel="00ED6267" w14:paraId="4373DAF6" w14:textId="4184A012" w:rsidTr="00172E4A">
        <w:trPr>
          <w:del w:id="389" w:author="Keith Jones (ESO)" w:date="2024-06-17T16:17:00Z"/>
        </w:trPr>
        <w:tc>
          <w:tcPr>
            <w:tcW w:w="1101" w:type="dxa"/>
            <w:vAlign w:val="bottom"/>
          </w:tcPr>
          <w:p w14:paraId="67752668" w14:textId="39C9F26B" w:rsidR="009736B8" w:rsidRPr="00CE1B7B" w:rsidDel="00ED6267" w:rsidRDefault="00A83B91" w:rsidP="00172E4A">
            <w:pPr>
              <w:rPr>
                <w:del w:id="390" w:author="Keith Jones (ESO)" w:date="2024-06-17T16:17:00Z"/>
              </w:rPr>
            </w:pPr>
            <w:del w:id="391" w:author="Keith Jones (ESO)" w:date="2024-06-17T16:17:00Z">
              <w:r w:rsidDel="00ED6267">
                <w:delText>58</w:delText>
              </w:r>
            </w:del>
          </w:p>
        </w:tc>
        <w:tc>
          <w:tcPr>
            <w:tcW w:w="7421" w:type="dxa"/>
            <w:vAlign w:val="bottom"/>
          </w:tcPr>
          <w:p w14:paraId="144F5B72" w14:textId="6F87A2FC" w:rsidR="009736B8" w:rsidRPr="007908F0" w:rsidDel="00ED6267" w:rsidRDefault="009736B8" w:rsidP="00172E4A">
            <w:pPr>
              <w:rPr>
                <w:del w:id="392" w:author="Keith Jones (ESO)" w:date="2024-06-17T16:17:00Z"/>
              </w:rPr>
            </w:pPr>
            <w:del w:id="393" w:author="Keith Jones (ESO)" w:date="2024-06-17T16:17:00Z">
              <w:r w:rsidRPr="007908F0" w:rsidDel="00ED6267">
                <w:delText xml:space="preserve">Reinstated </w:delText>
              </w:r>
              <w:r w:rsidR="007C5929" w:rsidDel="00ED6267">
                <w:delText>–</w:delText>
              </w:r>
              <w:r w:rsidRPr="007908F0" w:rsidDel="00ED6267">
                <w:delText xml:space="preserve"> Outage returned to the plan after being temporarily suspended.</w:delText>
              </w:r>
            </w:del>
          </w:p>
        </w:tc>
      </w:tr>
      <w:tr w:rsidR="009736B8" w:rsidRPr="00FE6AE4" w:rsidDel="00ED6267" w14:paraId="503F6B5E" w14:textId="3321A877" w:rsidTr="00172E4A">
        <w:trPr>
          <w:del w:id="394" w:author="Keith Jones (ESO)" w:date="2024-06-17T16:17:00Z"/>
        </w:trPr>
        <w:tc>
          <w:tcPr>
            <w:tcW w:w="1101" w:type="dxa"/>
            <w:vAlign w:val="bottom"/>
          </w:tcPr>
          <w:p w14:paraId="4EA3F232" w14:textId="7C37BAF9" w:rsidR="009736B8" w:rsidRPr="00CE1B7B" w:rsidDel="00ED6267" w:rsidRDefault="00A83B91" w:rsidP="00172E4A">
            <w:pPr>
              <w:rPr>
                <w:del w:id="395" w:author="Keith Jones (ESO)" w:date="2024-06-17T16:17:00Z"/>
              </w:rPr>
            </w:pPr>
            <w:del w:id="396" w:author="Keith Jones (ESO)" w:date="2024-06-17T16:17:00Z">
              <w:r w:rsidDel="00ED6267">
                <w:delText>59</w:delText>
              </w:r>
            </w:del>
          </w:p>
        </w:tc>
        <w:tc>
          <w:tcPr>
            <w:tcW w:w="7421" w:type="dxa"/>
            <w:vAlign w:val="bottom"/>
          </w:tcPr>
          <w:p w14:paraId="028F5869" w14:textId="65240D5D" w:rsidR="009736B8" w:rsidRPr="007908F0" w:rsidDel="00ED6267" w:rsidRDefault="009736B8" w:rsidP="00172E4A">
            <w:pPr>
              <w:rPr>
                <w:del w:id="397" w:author="Keith Jones (ESO)" w:date="2024-06-17T16:17:00Z"/>
              </w:rPr>
            </w:pPr>
            <w:del w:id="398" w:author="Keith Jones (ESO)" w:date="2024-06-17T16:17:00Z">
              <w:r w:rsidRPr="007908F0" w:rsidDel="00ED6267">
                <w:delText>Incorrect Outage duration for work</w:delText>
              </w:r>
            </w:del>
          </w:p>
        </w:tc>
      </w:tr>
      <w:tr w:rsidR="009736B8" w:rsidRPr="00FE6AE4" w:rsidDel="00ED6267" w14:paraId="74C59C23" w14:textId="7FEA1656" w:rsidTr="00172E4A">
        <w:trPr>
          <w:del w:id="399" w:author="Keith Jones (ESO)" w:date="2024-06-17T16:17:00Z"/>
        </w:trPr>
        <w:tc>
          <w:tcPr>
            <w:tcW w:w="1101" w:type="dxa"/>
            <w:vAlign w:val="bottom"/>
          </w:tcPr>
          <w:p w14:paraId="2C06C9F9" w14:textId="5892EB7F" w:rsidR="009736B8" w:rsidRPr="007908F0" w:rsidDel="00ED6267" w:rsidRDefault="00A83B91" w:rsidP="00172E4A">
            <w:pPr>
              <w:rPr>
                <w:del w:id="400" w:author="Keith Jones (ESO)" w:date="2024-06-17T16:17:00Z"/>
              </w:rPr>
            </w:pPr>
            <w:del w:id="401" w:author="Keith Jones (ESO)" w:date="2024-06-17T16:17:00Z">
              <w:r w:rsidDel="00ED6267">
                <w:delText>60</w:delText>
              </w:r>
            </w:del>
          </w:p>
        </w:tc>
        <w:tc>
          <w:tcPr>
            <w:tcW w:w="7421" w:type="dxa"/>
            <w:vAlign w:val="bottom"/>
          </w:tcPr>
          <w:p w14:paraId="1B7F1141" w14:textId="0A231BB1" w:rsidR="009736B8" w:rsidRPr="007908F0" w:rsidDel="00ED6267" w:rsidRDefault="009736B8" w:rsidP="00172E4A">
            <w:pPr>
              <w:rPr>
                <w:del w:id="402" w:author="Keith Jones (ESO)" w:date="2024-06-17T16:17:00Z"/>
              </w:rPr>
            </w:pPr>
            <w:del w:id="403" w:author="Keith Jones (ESO)" w:date="2024-06-17T16:17:00Z">
              <w:r w:rsidRPr="007908F0" w:rsidDel="00ED6267">
                <w:delText>Customer requested change</w:delText>
              </w:r>
            </w:del>
          </w:p>
        </w:tc>
      </w:tr>
      <w:tr w:rsidR="009736B8" w:rsidRPr="00FE6AE4" w:rsidDel="00ED6267" w14:paraId="0CC024C8" w14:textId="347234DE" w:rsidTr="00172E4A">
        <w:trPr>
          <w:del w:id="404" w:author="Keith Jones (ESO)" w:date="2024-06-17T16:17:00Z"/>
        </w:trPr>
        <w:tc>
          <w:tcPr>
            <w:tcW w:w="1101" w:type="dxa"/>
            <w:vAlign w:val="bottom"/>
          </w:tcPr>
          <w:p w14:paraId="5C03ED63" w14:textId="74523A67" w:rsidR="009736B8" w:rsidRPr="007908F0" w:rsidDel="00ED6267" w:rsidRDefault="00A83B91" w:rsidP="00172E4A">
            <w:pPr>
              <w:rPr>
                <w:del w:id="405" w:author="Keith Jones (ESO)" w:date="2024-06-17T16:17:00Z"/>
              </w:rPr>
            </w:pPr>
            <w:del w:id="406" w:author="Keith Jones (ESO)" w:date="2024-06-17T16:17:00Z">
              <w:r w:rsidDel="00ED6267">
                <w:delText>61</w:delText>
              </w:r>
            </w:del>
          </w:p>
        </w:tc>
        <w:tc>
          <w:tcPr>
            <w:tcW w:w="7421" w:type="dxa"/>
            <w:vAlign w:val="bottom"/>
          </w:tcPr>
          <w:p w14:paraId="1DB6E6C7" w14:textId="5D0C1AEF" w:rsidR="009736B8" w:rsidRPr="007908F0" w:rsidDel="00ED6267" w:rsidRDefault="009736B8" w:rsidP="00236E3B">
            <w:pPr>
              <w:rPr>
                <w:del w:id="407" w:author="Keith Jones (ESO)" w:date="2024-06-17T16:17:00Z"/>
              </w:rPr>
            </w:pPr>
            <w:del w:id="408" w:author="Keith Jones (ESO)" w:date="2024-06-17T16:17:00Z">
              <w:r w:rsidRPr="007908F0" w:rsidDel="00ED6267">
                <w:delText xml:space="preserve">TO consequential change from </w:delText>
              </w:r>
              <w:r w:rsidR="001E5CEE" w:rsidDel="00ED6267">
                <w:delText xml:space="preserve">The Company </w:delText>
              </w:r>
              <w:r w:rsidRPr="007908F0" w:rsidDel="00ED6267">
                <w:delText>initiated change</w:delText>
              </w:r>
            </w:del>
          </w:p>
        </w:tc>
      </w:tr>
      <w:tr w:rsidR="009736B8" w:rsidRPr="00FE6AE4" w:rsidDel="00ED6267" w14:paraId="1969A47A" w14:textId="369FC12B" w:rsidTr="00172E4A">
        <w:trPr>
          <w:del w:id="409" w:author="Keith Jones (ESO)" w:date="2024-06-17T16:17:00Z"/>
        </w:trPr>
        <w:tc>
          <w:tcPr>
            <w:tcW w:w="1101" w:type="dxa"/>
            <w:vAlign w:val="bottom"/>
          </w:tcPr>
          <w:p w14:paraId="424FC0E2" w14:textId="1A442B0A" w:rsidR="009736B8" w:rsidRPr="007908F0" w:rsidDel="00ED6267" w:rsidRDefault="00A83B91" w:rsidP="00172E4A">
            <w:pPr>
              <w:rPr>
                <w:del w:id="410" w:author="Keith Jones (ESO)" w:date="2024-06-17T16:17:00Z"/>
              </w:rPr>
            </w:pPr>
            <w:del w:id="411" w:author="Keith Jones (ESO)" w:date="2024-06-17T16:17:00Z">
              <w:r w:rsidDel="00ED6267">
                <w:delText>62</w:delText>
              </w:r>
            </w:del>
          </w:p>
        </w:tc>
        <w:tc>
          <w:tcPr>
            <w:tcW w:w="7421" w:type="dxa"/>
            <w:vAlign w:val="bottom"/>
          </w:tcPr>
          <w:p w14:paraId="08A768BC" w14:textId="1235D7AD" w:rsidR="009736B8" w:rsidRPr="007908F0" w:rsidDel="00ED6267" w:rsidRDefault="009736B8" w:rsidP="00172E4A">
            <w:pPr>
              <w:rPr>
                <w:del w:id="412" w:author="Keith Jones (ESO)" w:date="2024-06-17T16:17:00Z"/>
              </w:rPr>
            </w:pPr>
            <w:del w:id="413" w:author="Keith Jones (ESO)" w:date="2024-06-17T16:17:00Z">
              <w:r w:rsidRPr="007908F0" w:rsidDel="00ED6267">
                <w:delText>TO consequential change due to another TO change</w:delText>
              </w:r>
            </w:del>
          </w:p>
        </w:tc>
      </w:tr>
      <w:tr w:rsidR="00DD753E" w:rsidRPr="00FE6AE4" w:rsidDel="00ED6267" w14:paraId="5F64698B" w14:textId="315FB79F" w:rsidTr="00172E4A">
        <w:trPr>
          <w:del w:id="414" w:author="Keith Jones (ESO)" w:date="2024-06-17T16:17:00Z"/>
        </w:trPr>
        <w:tc>
          <w:tcPr>
            <w:tcW w:w="1101" w:type="dxa"/>
            <w:vAlign w:val="bottom"/>
          </w:tcPr>
          <w:p w14:paraId="04D7AE4C" w14:textId="21EC2B84" w:rsidR="00DD753E" w:rsidRPr="007908F0" w:rsidDel="00ED6267" w:rsidRDefault="00A83B91" w:rsidP="00172E4A">
            <w:pPr>
              <w:rPr>
                <w:del w:id="415" w:author="Keith Jones (ESO)" w:date="2024-06-17T16:17:00Z"/>
              </w:rPr>
            </w:pPr>
            <w:del w:id="416" w:author="Keith Jones (ESO)" w:date="2024-06-17T16:17:00Z">
              <w:r w:rsidDel="00ED6267">
                <w:delText>63</w:delText>
              </w:r>
            </w:del>
          </w:p>
        </w:tc>
        <w:tc>
          <w:tcPr>
            <w:tcW w:w="7421" w:type="dxa"/>
            <w:vAlign w:val="bottom"/>
          </w:tcPr>
          <w:p w14:paraId="61464225" w14:textId="5DFC413D" w:rsidR="00DD753E" w:rsidRPr="007908F0" w:rsidDel="00ED6267" w:rsidRDefault="00DD753E" w:rsidP="00172E4A">
            <w:pPr>
              <w:rPr>
                <w:del w:id="417" w:author="Keith Jones (ESO)" w:date="2024-06-17T16:17:00Z"/>
              </w:rPr>
            </w:pPr>
            <w:del w:id="418" w:author="Keith Jones (ESO)" w:date="2024-06-17T16:17:00Z">
              <w:r w:rsidDel="00ED6267">
                <w:delText>TOCO accepted after plan freeze</w:delText>
              </w:r>
            </w:del>
          </w:p>
        </w:tc>
      </w:tr>
      <w:tr w:rsidR="00AA3094" w:rsidRPr="00FE6AE4" w:rsidDel="00ED6267" w14:paraId="49C243C9" w14:textId="2B4A4A44" w:rsidTr="00172E4A">
        <w:trPr>
          <w:del w:id="419" w:author="Keith Jones (ESO)" w:date="2024-06-17T16:17:00Z"/>
        </w:trPr>
        <w:tc>
          <w:tcPr>
            <w:tcW w:w="1101" w:type="dxa"/>
            <w:vAlign w:val="bottom"/>
          </w:tcPr>
          <w:p w14:paraId="2A31ED1D" w14:textId="6166421B" w:rsidR="00AA3094" w:rsidDel="00ED6267" w:rsidRDefault="00AA3094" w:rsidP="00172E4A">
            <w:pPr>
              <w:rPr>
                <w:del w:id="420" w:author="Keith Jones (ESO)" w:date="2024-06-17T16:17:00Z"/>
              </w:rPr>
            </w:pPr>
            <w:del w:id="421" w:author="Keith Jones (ESO)" w:date="2024-06-17T16:17:00Z">
              <w:r w:rsidDel="00ED6267">
                <w:delText>64</w:delText>
              </w:r>
            </w:del>
          </w:p>
        </w:tc>
        <w:tc>
          <w:tcPr>
            <w:tcW w:w="7421" w:type="dxa"/>
            <w:vAlign w:val="bottom"/>
          </w:tcPr>
          <w:p w14:paraId="58622F6D" w14:textId="2AC038A8" w:rsidR="00AA3094" w:rsidDel="00ED6267" w:rsidRDefault="00AA3094" w:rsidP="00172E4A">
            <w:pPr>
              <w:rPr>
                <w:del w:id="422" w:author="Keith Jones (ESO)" w:date="2024-06-17T16:17:00Z"/>
              </w:rPr>
            </w:pPr>
            <w:del w:id="423" w:author="Keith Jones (ESO)" w:date="2024-06-17T16:17:00Z">
              <w:r w:rsidDel="00ED6267">
                <w:delText>Economic delay / recall by System Operator</w:delText>
              </w:r>
            </w:del>
          </w:p>
        </w:tc>
      </w:tr>
    </w:tbl>
    <w:p w14:paraId="3CAF5208" w14:textId="77777777" w:rsidR="009736B8" w:rsidRDefault="009736B8" w:rsidP="009736B8">
      <w:pPr>
        <w:rPr>
          <w:ins w:id="424" w:author="Keith Jones (ESO)" w:date="2024-06-17T16:18:00Z"/>
          <w:rFonts w:cs="Arial"/>
        </w:rPr>
      </w:pPr>
    </w:p>
    <w:tbl>
      <w:tblPr>
        <w:tblW w:w="9819" w:type="dxa"/>
        <w:tblLook w:val="04A0" w:firstRow="1" w:lastRow="0" w:firstColumn="1" w:lastColumn="0" w:noHBand="0" w:noVBand="1"/>
        <w:tblPrChange w:id="425" w:author="Keith Jones (ESO)" w:date="2024-06-17T16:19:00Z">
          <w:tblPr>
            <w:tblW w:w="14580" w:type="dxa"/>
            <w:tblLook w:val="04A0" w:firstRow="1" w:lastRow="0" w:firstColumn="1" w:lastColumn="0" w:noHBand="0" w:noVBand="1"/>
          </w:tblPr>
        </w:tblPrChange>
      </w:tblPr>
      <w:tblGrid>
        <w:gridCol w:w="631"/>
        <w:gridCol w:w="1890"/>
        <w:gridCol w:w="1556"/>
        <w:gridCol w:w="5742"/>
        <w:tblGridChange w:id="426">
          <w:tblGrid>
            <w:gridCol w:w="1017"/>
            <w:gridCol w:w="1504"/>
            <w:gridCol w:w="854"/>
            <w:gridCol w:w="702"/>
            <w:gridCol w:w="854"/>
            <w:gridCol w:w="4888"/>
            <w:gridCol w:w="4761"/>
          </w:tblGrid>
        </w:tblGridChange>
      </w:tblGrid>
      <w:tr w:rsidR="00563C82" w:rsidRPr="00563C82" w14:paraId="679B8E88" w14:textId="77777777" w:rsidTr="00644ED7">
        <w:trPr>
          <w:trHeight w:val="603"/>
          <w:ins w:id="427" w:author="Keith Jones (ESO)" w:date="2024-06-17T16:18:00Z"/>
          <w:trPrChange w:id="428" w:author="Keith Jones (ESO)" w:date="2024-06-17T16:19:00Z">
            <w:trPr>
              <w:trHeight w:val="600"/>
            </w:trPr>
          </w:trPrChange>
        </w:trPr>
        <w:tc>
          <w:tcPr>
            <w:tcW w:w="2273" w:type="dxa"/>
            <w:gridSpan w:val="2"/>
            <w:tcBorders>
              <w:top w:val="single" w:sz="8" w:space="0" w:color="auto"/>
              <w:left w:val="single" w:sz="8" w:space="0" w:color="auto"/>
              <w:bottom w:val="single" w:sz="4" w:space="0" w:color="auto"/>
              <w:right w:val="single" w:sz="4" w:space="0" w:color="auto"/>
            </w:tcBorders>
            <w:shd w:val="clear" w:color="auto" w:fill="auto"/>
            <w:hideMark/>
            <w:tcPrChange w:id="429" w:author="Keith Jones (ESO)" w:date="2024-06-17T16:19:00Z">
              <w:tcPr>
                <w:tcW w:w="3380" w:type="dxa"/>
                <w:gridSpan w:val="3"/>
                <w:tcBorders>
                  <w:top w:val="single" w:sz="8" w:space="0" w:color="auto"/>
                  <w:left w:val="single" w:sz="8" w:space="0" w:color="auto"/>
                  <w:bottom w:val="single" w:sz="4" w:space="0" w:color="auto"/>
                  <w:right w:val="single" w:sz="4" w:space="0" w:color="auto"/>
                </w:tcBorders>
                <w:shd w:val="clear" w:color="auto" w:fill="auto"/>
                <w:hideMark/>
              </w:tcPr>
            </w:tcPrChange>
          </w:tcPr>
          <w:p w14:paraId="399CA2F8" w14:textId="3D8F001B" w:rsidR="00563C82" w:rsidRPr="00F550AE" w:rsidRDefault="00563C82" w:rsidP="00563C82">
            <w:pPr>
              <w:spacing w:after="0"/>
              <w:rPr>
                <w:ins w:id="430" w:author="Keith Jones (ESO)" w:date="2024-06-17T16:18:00Z"/>
                <w:rFonts w:ascii="Calibri" w:hAnsi="Calibri" w:cs="Calibri"/>
                <w:b/>
                <w:bCs/>
                <w:sz w:val="22"/>
                <w:szCs w:val="22"/>
                <w:lang w:eastAsia="en-GB"/>
              </w:rPr>
            </w:pPr>
            <w:ins w:id="431" w:author="Keith Jones (ESO)" w:date="2024-06-17T16:18:00Z">
              <w:r w:rsidRPr="00F550AE">
                <w:rPr>
                  <w:rFonts w:ascii="Calibri" w:hAnsi="Calibri" w:cs="Calibri"/>
                  <w:b/>
                  <w:bCs/>
                  <w:sz w:val="22"/>
                  <w:szCs w:val="22"/>
                  <w:lang w:eastAsia="en-GB"/>
                </w:rPr>
                <w:t>Code</w:t>
              </w:r>
            </w:ins>
          </w:p>
        </w:tc>
        <w:tc>
          <w:tcPr>
            <w:tcW w:w="1048" w:type="dxa"/>
            <w:tcBorders>
              <w:top w:val="single" w:sz="8" w:space="0" w:color="auto"/>
              <w:left w:val="nil"/>
              <w:bottom w:val="single" w:sz="4" w:space="0" w:color="auto"/>
              <w:right w:val="single" w:sz="4" w:space="0" w:color="auto"/>
            </w:tcBorders>
            <w:shd w:val="clear" w:color="auto" w:fill="auto"/>
            <w:hideMark/>
            <w:tcPrChange w:id="432" w:author="Keith Jones (ESO)" w:date="2024-06-17T16:19:00Z">
              <w:tcPr>
                <w:tcW w:w="1520" w:type="dxa"/>
                <w:gridSpan w:val="2"/>
                <w:tcBorders>
                  <w:top w:val="single" w:sz="8" w:space="0" w:color="auto"/>
                  <w:left w:val="nil"/>
                  <w:bottom w:val="single" w:sz="4" w:space="0" w:color="auto"/>
                  <w:right w:val="single" w:sz="4" w:space="0" w:color="auto"/>
                </w:tcBorders>
                <w:shd w:val="clear" w:color="auto" w:fill="auto"/>
                <w:hideMark/>
              </w:tcPr>
            </w:tcPrChange>
          </w:tcPr>
          <w:p w14:paraId="4924D038" w14:textId="77777777" w:rsidR="00563C82" w:rsidRPr="00563C82" w:rsidRDefault="00563C82" w:rsidP="00563C82">
            <w:pPr>
              <w:spacing w:after="0"/>
              <w:rPr>
                <w:ins w:id="433" w:author="Keith Jones (ESO)" w:date="2024-06-17T16:18:00Z"/>
                <w:rFonts w:ascii="Calibri" w:hAnsi="Calibri" w:cs="Calibri"/>
                <w:b/>
                <w:bCs/>
                <w:sz w:val="22"/>
                <w:szCs w:val="22"/>
                <w:lang w:eastAsia="en-GB"/>
              </w:rPr>
            </w:pPr>
            <w:ins w:id="434" w:author="Keith Jones (ESO)" w:date="2024-06-17T16:18:00Z">
              <w:r w:rsidRPr="00563C82">
                <w:rPr>
                  <w:rFonts w:ascii="Calibri" w:hAnsi="Calibri" w:cs="Calibri"/>
                  <w:b/>
                  <w:bCs/>
                  <w:sz w:val="22"/>
                  <w:szCs w:val="22"/>
                  <w:lang w:eastAsia="en-GB"/>
                </w:rPr>
                <w:t>Foreseeable/ Unforeseeable</w:t>
              </w:r>
            </w:ins>
          </w:p>
        </w:tc>
        <w:tc>
          <w:tcPr>
            <w:tcW w:w="6498" w:type="dxa"/>
            <w:tcBorders>
              <w:top w:val="single" w:sz="8" w:space="0" w:color="auto"/>
              <w:left w:val="nil"/>
              <w:bottom w:val="single" w:sz="4" w:space="0" w:color="auto"/>
              <w:right w:val="single" w:sz="8" w:space="0" w:color="auto"/>
            </w:tcBorders>
            <w:shd w:val="clear" w:color="auto" w:fill="auto"/>
            <w:hideMark/>
            <w:tcPrChange w:id="435" w:author="Keith Jones (ESO)" w:date="2024-06-17T16:19:00Z">
              <w:tcPr>
                <w:tcW w:w="9680" w:type="dxa"/>
                <w:gridSpan w:val="2"/>
                <w:tcBorders>
                  <w:top w:val="single" w:sz="8" w:space="0" w:color="auto"/>
                  <w:left w:val="nil"/>
                  <w:bottom w:val="single" w:sz="4" w:space="0" w:color="auto"/>
                  <w:right w:val="single" w:sz="8" w:space="0" w:color="auto"/>
                </w:tcBorders>
                <w:shd w:val="clear" w:color="auto" w:fill="auto"/>
                <w:hideMark/>
              </w:tcPr>
            </w:tcPrChange>
          </w:tcPr>
          <w:p w14:paraId="2454E32A" w14:textId="3670779D" w:rsidR="00563C82" w:rsidRPr="00563C82" w:rsidRDefault="00563C82" w:rsidP="00563C82">
            <w:pPr>
              <w:spacing w:after="0"/>
              <w:rPr>
                <w:ins w:id="436" w:author="Keith Jones (ESO)" w:date="2024-06-17T16:18:00Z"/>
                <w:rFonts w:ascii="Calibri" w:hAnsi="Calibri" w:cs="Calibri"/>
                <w:b/>
                <w:bCs/>
                <w:sz w:val="22"/>
                <w:szCs w:val="22"/>
                <w:lang w:eastAsia="en-GB"/>
              </w:rPr>
            </w:pPr>
            <w:ins w:id="437" w:author="Keith Jones (ESO)" w:date="2024-06-17T16:18:00Z">
              <w:r w:rsidRPr="00563C82">
                <w:rPr>
                  <w:rFonts w:ascii="Calibri" w:hAnsi="Calibri" w:cs="Calibri"/>
                  <w:b/>
                  <w:bCs/>
                  <w:sz w:val="22"/>
                  <w:szCs w:val="22"/>
                  <w:lang w:eastAsia="en-GB"/>
                </w:rPr>
                <w:t>Notes</w:t>
              </w:r>
            </w:ins>
            <w:ins w:id="438" w:author="Keith Jones (ESO)" w:date="2024-06-18T10:14:00Z">
              <w:r w:rsidR="0065180F">
                <w:rPr>
                  <w:rFonts w:ascii="Calibri" w:hAnsi="Calibri" w:cs="Calibri"/>
                  <w:b/>
                  <w:bCs/>
                  <w:sz w:val="22"/>
                  <w:szCs w:val="22"/>
                  <w:lang w:eastAsia="en-GB"/>
                </w:rPr>
                <w:t xml:space="preserve"> on Usage</w:t>
              </w:r>
            </w:ins>
          </w:p>
        </w:tc>
      </w:tr>
      <w:tr w:rsidR="00563C82" w:rsidRPr="00563C82" w14:paraId="50BE863C" w14:textId="77777777" w:rsidTr="00644ED7">
        <w:trPr>
          <w:trHeight w:val="301"/>
          <w:ins w:id="439" w:author="Keith Jones (ESO)" w:date="2024-06-17T16:18:00Z"/>
          <w:trPrChange w:id="440"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4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5B7F429" w14:textId="77777777" w:rsidR="00563C82" w:rsidRPr="00563C82" w:rsidRDefault="00563C82" w:rsidP="00563C82">
            <w:pPr>
              <w:spacing w:after="0"/>
              <w:rPr>
                <w:ins w:id="442" w:author="Keith Jones (ESO)" w:date="2024-06-17T16:18:00Z"/>
                <w:rFonts w:ascii="Calibri" w:hAnsi="Calibri" w:cs="Calibri"/>
                <w:sz w:val="22"/>
                <w:szCs w:val="22"/>
                <w:lang w:eastAsia="en-GB"/>
              </w:rPr>
            </w:pPr>
            <w:ins w:id="443" w:author="Keith Jones (ESO)" w:date="2024-06-17T16:18:00Z">
              <w:r w:rsidRPr="00563C82">
                <w:rPr>
                  <w:rFonts w:ascii="Calibri" w:hAnsi="Calibri" w:cs="Calibri"/>
                  <w:sz w:val="22"/>
                  <w:szCs w:val="22"/>
                  <w:lang w:eastAsia="en-GB"/>
                </w:rPr>
                <w:t>A</w:t>
              </w:r>
            </w:ins>
          </w:p>
        </w:tc>
        <w:tc>
          <w:tcPr>
            <w:tcW w:w="1588" w:type="dxa"/>
            <w:tcBorders>
              <w:top w:val="nil"/>
              <w:left w:val="nil"/>
              <w:bottom w:val="single" w:sz="4" w:space="0" w:color="auto"/>
              <w:right w:val="single" w:sz="4" w:space="0" w:color="auto"/>
            </w:tcBorders>
            <w:shd w:val="clear" w:color="auto" w:fill="auto"/>
            <w:hideMark/>
            <w:tcPrChange w:id="444"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0D1EB34C" w14:textId="77777777" w:rsidR="00563C82" w:rsidRPr="00563C82" w:rsidRDefault="00563C82" w:rsidP="00563C82">
            <w:pPr>
              <w:spacing w:after="0"/>
              <w:rPr>
                <w:ins w:id="445" w:author="Keith Jones (ESO)" w:date="2024-06-17T16:18:00Z"/>
                <w:rFonts w:ascii="Calibri" w:hAnsi="Calibri" w:cs="Calibri"/>
                <w:sz w:val="22"/>
                <w:szCs w:val="22"/>
                <w:lang w:eastAsia="en-GB"/>
              </w:rPr>
            </w:pPr>
            <w:ins w:id="446" w:author="Keith Jones (ESO)" w:date="2024-06-17T16:18:00Z">
              <w:r w:rsidRPr="00563C82">
                <w:rPr>
                  <w:rFonts w:ascii="Calibri" w:hAnsi="Calibri" w:cs="Calibri"/>
                  <w:sz w:val="22"/>
                  <w:szCs w:val="22"/>
                  <w:lang w:eastAsia="en-GB"/>
                </w:rPr>
                <w:t xml:space="preserve">Environmental </w:t>
              </w:r>
            </w:ins>
          </w:p>
        </w:tc>
        <w:tc>
          <w:tcPr>
            <w:tcW w:w="1048" w:type="dxa"/>
            <w:tcBorders>
              <w:top w:val="nil"/>
              <w:left w:val="nil"/>
              <w:bottom w:val="single" w:sz="4" w:space="0" w:color="auto"/>
              <w:right w:val="single" w:sz="4" w:space="0" w:color="auto"/>
            </w:tcBorders>
            <w:shd w:val="clear" w:color="auto" w:fill="auto"/>
            <w:hideMark/>
            <w:tcPrChange w:id="447"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6DD11B63" w14:textId="77777777" w:rsidR="00563C82" w:rsidRPr="00563C82" w:rsidRDefault="00563C82" w:rsidP="00563C82">
            <w:pPr>
              <w:spacing w:after="0"/>
              <w:rPr>
                <w:ins w:id="448" w:author="Keith Jones (ESO)" w:date="2024-06-17T16:18:00Z"/>
                <w:rFonts w:ascii="Calibri" w:hAnsi="Calibri" w:cs="Calibri"/>
                <w:sz w:val="22"/>
                <w:szCs w:val="22"/>
                <w:lang w:eastAsia="en-GB"/>
              </w:rPr>
            </w:pPr>
            <w:ins w:id="449"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50"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0A148853" w14:textId="77777777" w:rsidR="00563C82" w:rsidRPr="00563C82" w:rsidRDefault="00563C82" w:rsidP="00563C82">
            <w:pPr>
              <w:spacing w:after="0"/>
              <w:rPr>
                <w:ins w:id="451" w:author="Keith Jones (ESO)" w:date="2024-06-17T16:18:00Z"/>
                <w:rFonts w:ascii="Calibri" w:hAnsi="Calibri" w:cs="Calibri"/>
                <w:sz w:val="22"/>
                <w:szCs w:val="22"/>
                <w:lang w:eastAsia="en-GB"/>
              </w:rPr>
            </w:pPr>
            <w:ins w:id="452" w:author="Keith Jones (ESO)" w:date="2024-06-17T16:18:00Z">
              <w:r w:rsidRPr="00563C82">
                <w:rPr>
                  <w:rFonts w:ascii="Calibri" w:hAnsi="Calibri" w:cs="Calibri"/>
                  <w:sz w:val="22"/>
                  <w:szCs w:val="22"/>
                  <w:lang w:eastAsia="en-GB"/>
                </w:rPr>
                <w:t>Weather, vegetation management, spillage, flooding, pollution, solar.</w:t>
              </w:r>
            </w:ins>
          </w:p>
        </w:tc>
      </w:tr>
      <w:tr w:rsidR="00563C82" w:rsidRPr="00563C82" w14:paraId="77F8A3DD" w14:textId="77777777" w:rsidTr="00644ED7">
        <w:trPr>
          <w:trHeight w:val="301"/>
          <w:ins w:id="453" w:author="Keith Jones (ESO)" w:date="2024-06-17T16:18:00Z"/>
          <w:trPrChange w:id="45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5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8307A79" w14:textId="77777777" w:rsidR="00563C82" w:rsidRPr="00563C82" w:rsidRDefault="00563C82" w:rsidP="00563C82">
            <w:pPr>
              <w:spacing w:after="0"/>
              <w:rPr>
                <w:ins w:id="456" w:author="Keith Jones (ESO)" w:date="2024-06-17T16:18:00Z"/>
                <w:rFonts w:ascii="Calibri" w:hAnsi="Calibri" w:cs="Calibri"/>
                <w:sz w:val="22"/>
                <w:szCs w:val="22"/>
                <w:lang w:eastAsia="en-GB"/>
              </w:rPr>
            </w:pPr>
            <w:ins w:id="457" w:author="Keith Jones (ESO)" w:date="2024-06-17T16:18:00Z">
              <w:r w:rsidRPr="00563C82">
                <w:rPr>
                  <w:rFonts w:ascii="Calibri" w:hAnsi="Calibri" w:cs="Calibri"/>
                  <w:sz w:val="22"/>
                  <w:szCs w:val="22"/>
                  <w:lang w:eastAsia="en-GB"/>
                </w:rPr>
                <w:t>B</w:t>
              </w:r>
            </w:ins>
          </w:p>
        </w:tc>
        <w:tc>
          <w:tcPr>
            <w:tcW w:w="1588" w:type="dxa"/>
            <w:tcBorders>
              <w:top w:val="nil"/>
              <w:left w:val="nil"/>
              <w:bottom w:val="single" w:sz="4" w:space="0" w:color="auto"/>
              <w:right w:val="single" w:sz="4" w:space="0" w:color="auto"/>
            </w:tcBorders>
            <w:shd w:val="clear" w:color="auto" w:fill="auto"/>
            <w:hideMark/>
            <w:tcPrChange w:id="458"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36D74328" w14:textId="77777777" w:rsidR="00563C82" w:rsidRPr="00563C82" w:rsidRDefault="00563C82" w:rsidP="00563C82">
            <w:pPr>
              <w:spacing w:after="0"/>
              <w:rPr>
                <w:ins w:id="459" w:author="Keith Jones (ESO)" w:date="2024-06-17T16:18:00Z"/>
                <w:rFonts w:ascii="Calibri" w:hAnsi="Calibri" w:cs="Calibri"/>
                <w:sz w:val="22"/>
                <w:szCs w:val="22"/>
                <w:lang w:eastAsia="en-GB"/>
              </w:rPr>
            </w:pPr>
            <w:ins w:id="460" w:author="Keith Jones (ESO)" w:date="2024-06-17T16:18:00Z">
              <w:r w:rsidRPr="00563C82">
                <w:rPr>
                  <w:rFonts w:ascii="Calibri" w:hAnsi="Calibri" w:cs="Calibri"/>
                  <w:sz w:val="22"/>
                  <w:szCs w:val="22"/>
                  <w:lang w:eastAsia="en-GB"/>
                </w:rPr>
                <w:t>Faults</w:t>
              </w:r>
            </w:ins>
          </w:p>
        </w:tc>
        <w:tc>
          <w:tcPr>
            <w:tcW w:w="1048" w:type="dxa"/>
            <w:tcBorders>
              <w:top w:val="nil"/>
              <w:left w:val="nil"/>
              <w:bottom w:val="single" w:sz="4" w:space="0" w:color="auto"/>
              <w:right w:val="single" w:sz="4" w:space="0" w:color="auto"/>
            </w:tcBorders>
            <w:shd w:val="clear" w:color="auto" w:fill="auto"/>
            <w:hideMark/>
            <w:tcPrChange w:id="461"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7B382F24" w14:textId="77777777" w:rsidR="00563C82" w:rsidRPr="00563C82" w:rsidRDefault="00563C82" w:rsidP="00563C82">
            <w:pPr>
              <w:spacing w:after="0"/>
              <w:rPr>
                <w:ins w:id="462" w:author="Keith Jones (ESO)" w:date="2024-06-17T16:18:00Z"/>
                <w:rFonts w:ascii="Calibri" w:hAnsi="Calibri" w:cs="Calibri"/>
                <w:sz w:val="22"/>
                <w:szCs w:val="22"/>
                <w:lang w:eastAsia="en-GB"/>
              </w:rPr>
            </w:pPr>
            <w:ins w:id="463"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464"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35758193" w14:textId="77777777" w:rsidR="00563C82" w:rsidRPr="00563C82" w:rsidRDefault="00563C82" w:rsidP="00563C82">
            <w:pPr>
              <w:spacing w:after="0"/>
              <w:rPr>
                <w:ins w:id="465" w:author="Keith Jones (ESO)" w:date="2024-06-17T16:18:00Z"/>
                <w:rFonts w:ascii="Calibri" w:hAnsi="Calibri" w:cs="Calibri"/>
                <w:sz w:val="22"/>
                <w:szCs w:val="22"/>
                <w:lang w:eastAsia="en-GB"/>
              </w:rPr>
            </w:pPr>
            <w:ins w:id="466" w:author="Keith Jones (ESO)" w:date="2024-06-17T16:18:00Z">
              <w:r w:rsidRPr="00563C82">
                <w:rPr>
                  <w:rFonts w:ascii="Calibri" w:hAnsi="Calibri" w:cs="Calibri"/>
                  <w:sz w:val="22"/>
                  <w:szCs w:val="22"/>
                  <w:lang w:eastAsia="en-GB"/>
                </w:rPr>
                <w:t>Faults - Asset removed by automatic action of asset protection</w:t>
              </w:r>
            </w:ins>
          </w:p>
        </w:tc>
      </w:tr>
      <w:tr w:rsidR="00563C82" w:rsidRPr="00563C82" w14:paraId="207A3DBE" w14:textId="77777777" w:rsidTr="00644ED7">
        <w:trPr>
          <w:trHeight w:val="1207"/>
          <w:ins w:id="467" w:author="Keith Jones (ESO)" w:date="2024-06-17T16:18:00Z"/>
          <w:trPrChange w:id="468" w:author="Keith Jones (ESO)" w:date="2024-06-17T16:19:00Z">
            <w:trPr>
              <w:trHeight w:val="12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6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18B34FB9" w14:textId="77777777" w:rsidR="00563C82" w:rsidRPr="00563C82" w:rsidRDefault="00563C82" w:rsidP="00563C82">
            <w:pPr>
              <w:spacing w:after="0"/>
              <w:rPr>
                <w:ins w:id="470" w:author="Keith Jones (ESO)" w:date="2024-06-17T16:18:00Z"/>
                <w:rFonts w:ascii="Calibri" w:hAnsi="Calibri" w:cs="Calibri"/>
                <w:sz w:val="22"/>
                <w:szCs w:val="22"/>
                <w:lang w:eastAsia="en-GB"/>
              </w:rPr>
            </w:pPr>
            <w:ins w:id="471" w:author="Keith Jones (ESO)" w:date="2024-06-17T16:18:00Z">
              <w:r w:rsidRPr="00563C82">
                <w:rPr>
                  <w:rFonts w:ascii="Calibri" w:hAnsi="Calibri" w:cs="Calibri"/>
                  <w:sz w:val="22"/>
                  <w:szCs w:val="22"/>
                  <w:lang w:eastAsia="en-GB"/>
                </w:rPr>
                <w:t>C</w:t>
              </w:r>
            </w:ins>
          </w:p>
        </w:tc>
        <w:tc>
          <w:tcPr>
            <w:tcW w:w="1588" w:type="dxa"/>
            <w:tcBorders>
              <w:top w:val="nil"/>
              <w:left w:val="nil"/>
              <w:bottom w:val="single" w:sz="4" w:space="0" w:color="auto"/>
              <w:right w:val="single" w:sz="4" w:space="0" w:color="auto"/>
            </w:tcBorders>
            <w:shd w:val="clear" w:color="auto" w:fill="auto"/>
            <w:hideMark/>
            <w:tcPrChange w:id="472"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32061831" w14:textId="77777777" w:rsidR="00563C82" w:rsidRPr="00563C82" w:rsidRDefault="00563C82" w:rsidP="00563C82">
            <w:pPr>
              <w:spacing w:after="0"/>
              <w:rPr>
                <w:ins w:id="473" w:author="Keith Jones (ESO)" w:date="2024-06-17T16:18:00Z"/>
                <w:rFonts w:ascii="Calibri" w:hAnsi="Calibri" w:cs="Calibri"/>
                <w:sz w:val="22"/>
                <w:szCs w:val="22"/>
                <w:lang w:eastAsia="en-GB"/>
              </w:rPr>
            </w:pPr>
            <w:ins w:id="474" w:author="Keith Jones (ESO)" w:date="2024-06-17T16:18:00Z">
              <w:r w:rsidRPr="00563C82">
                <w:rPr>
                  <w:rFonts w:ascii="Calibri" w:hAnsi="Calibri" w:cs="Calibri"/>
                  <w:sz w:val="22"/>
                  <w:szCs w:val="22"/>
                  <w:lang w:eastAsia="en-GB"/>
                </w:rPr>
                <w:t xml:space="preserve">Safety </w:t>
              </w:r>
            </w:ins>
          </w:p>
        </w:tc>
        <w:tc>
          <w:tcPr>
            <w:tcW w:w="1048" w:type="dxa"/>
            <w:tcBorders>
              <w:top w:val="nil"/>
              <w:left w:val="nil"/>
              <w:bottom w:val="single" w:sz="4" w:space="0" w:color="auto"/>
              <w:right w:val="single" w:sz="4" w:space="0" w:color="auto"/>
            </w:tcBorders>
            <w:shd w:val="clear" w:color="auto" w:fill="auto"/>
            <w:hideMark/>
            <w:tcPrChange w:id="475"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2EDADB2E" w14:textId="77777777" w:rsidR="00563C82" w:rsidRPr="00563C82" w:rsidRDefault="00563C82" w:rsidP="00563C82">
            <w:pPr>
              <w:spacing w:after="0"/>
              <w:rPr>
                <w:ins w:id="476" w:author="Keith Jones (ESO)" w:date="2024-06-17T16:18:00Z"/>
                <w:rFonts w:ascii="Calibri" w:hAnsi="Calibri" w:cs="Calibri"/>
                <w:sz w:val="22"/>
                <w:szCs w:val="22"/>
                <w:lang w:eastAsia="en-GB"/>
              </w:rPr>
            </w:pPr>
            <w:ins w:id="477"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478"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1D174336" w14:textId="77777777" w:rsidR="00563C82" w:rsidRPr="00563C82" w:rsidRDefault="00563C82" w:rsidP="00563C82">
            <w:pPr>
              <w:spacing w:after="0"/>
              <w:rPr>
                <w:ins w:id="479" w:author="Keith Jones (ESO)" w:date="2024-06-17T16:18:00Z"/>
                <w:rFonts w:ascii="Calibri" w:hAnsi="Calibri" w:cs="Calibri"/>
                <w:sz w:val="22"/>
                <w:szCs w:val="22"/>
                <w:lang w:eastAsia="en-GB"/>
              </w:rPr>
            </w:pPr>
            <w:ins w:id="480" w:author="Keith Jones (ESO)" w:date="2024-06-17T16:18:00Z">
              <w:r w:rsidRPr="00563C82">
                <w:rPr>
                  <w:rFonts w:ascii="Calibri" w:hAnsi="Calibri" w:cs="Calibri"/>
                  <w:sz w:val="22"/>
                  <w:szCs w:val="22"/>
                  <w:lang w:eastAsia="en-GB"/>
                </w:rPr>
                <w:t xml:space="preserve">Any outages changed or triggered by safety issues e.g. Operational &amp; Engineering Safety Bulletins, Equipment Modification Instructions, Risk Management Hazard Zones, safety incidents, urgent inspections, operational restrictions and </w:t>
              </w:r>
              <w:proofErr w:type="spellStart"/>
              <w:r w:rsidRPr="00563C82">
                <w:rPr>
                  <w:rFonts w:ascii="Calibri" w:hAnsi="Calibri" w:cs="Calibri"/>
                  <w:sz w:val="22"/>
                  <w:szCs w:val="22"/>
                  <w:lang w:eastAsia="en-GB"/>
                </w:rPr>
                <w:t>NEDeRS</w:t>
              </w:r>
              <w:proofErr w:type="spellEnd"/>
              <w:r w:rsidRPr="00563C82">
                <w:rPr>
                  <w:rFonts w:ascii="Calibri" w:hAnsi="Calibri" w:cs="Calibri"/>
                  <w:sz w:val="22"/>
                  <w:szCs w:val="22"/>
                  <w:lang w:eastAsia="en-GB"/>
                </w:rPr>
                <w:t xml:space="preserve"> (National Equipment Defect Reporting Scheme) issues</w:t>
              </w:r>
            </w:ins>
          </w:p>
        </w:tc>
      </w:tr>
      <w:tr w:rsidR="00563C82" w:rsidRPr="00563C82" w14:paraId="3F2D95B3" w14:textId="77777777" w:rsidTr="00644ED7">
        <w:trPr>
          <w:trHeight w:val="905"/>
          <w:ins w:id="481" w:author="Keith Jones (ESO)" w:date="2024-06-17T16:18:00Z"/>
          <w:trPrChange w:id="482" w:author="Keith Jones (ESO)" w:date="2024-06-17T16:19:00Z">
            <w:trPr>
              <w:trHeight w:val="9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8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0C9F74AC" w14:textId="77777777" w:rsidR="00563C82" w:rsidRPr="00563C82" w:rsidRDefault="00563C82" w:rsidP="00563C82">
            <w:pPr>
              <w:spacing w:after="0"/>
              <w:rPr>
                <w:ins w:id="484" w:author="Keith Jones (ESO)" w:date="2024-06-17T16:18:00Z"/>
                <w:rFonts w:ascii="Calibri" w:hAnsi="Calibri" w:cs="Calibri"/>
                <w:sz w:val="22"/>
                <w:szCs w:val="22"/>
                <w:lang w:eastAsia="en-GB"/>
              </w:rPr>
            </w:pPr>
            <w:ins w:id="485" w:author="Keith Jones (ESO)" w:date="2024-06-17T16:18:00Z">
              <w:r w:rsidRPr="00563C82">
                <w:rPr>
                  <w:rFonts w:ascii="Calibri" w:hAnsi="Calibri" w:cs="Calibri"/>
                  <w:sz w:val="22"/>
                  <w:szCs w:val="22"/>
                  <w:lang w:eastAsia="en-GB"/>
                </w:rPr>
                <w:t>D</w:t>
              </w:r>
            </w:ins>
          </w:p>
        </w:tc>
        <w:tc>
          <w:tcPr>
            <w:tcW w:w="1588" w:type="dxa"/>
            <w:tcBorders>
              <w:top w:val="nil"/>
              <w:left w:val="nil"/>
              <w:bottom w:val="single" w:sz="4" w:space="0" w:color="auto"/>
              <w:right w:val="single" w:sz="4" w:space="0" w:color="auto"/>
            </w:tcBorders>
            <w:shd w:val="clear" w:color="auto" w:fill="auto"/>
            <w:hideMark/>
            <w:tcPrChange w:id="486"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5C4BAB5F" w14:textId="77777777" w:rsidR="00563C82" w:rsidRPr="00563C82" w:rsidRDefault="00563C82" w:rsidP="00563C82">
            <w:pPr>
              <w:spacing w:after="0"/>
              <w:rPr>
                <w:ins w:id="487" w:author="Keith Jones (ESO)" w:date="2024-06-17T16:18:00Z"/>
                <w:rFonts w:ascii="Calibri" w:hAnsi="Calibri" w:cs="Calibri"/>
                <w:sz w:val="22"/>
                <w:szCs w:val="22"/>
                <w:lang w:eastAsia="en-GB"/>
              </w:rPr>
            </w:pPr>
            <w:ins w:id="488" w:author="Keith Jones (ESO)" w:date="2024-06-17T16:18:00Z">
              <w:r w:rsidRPr="00563C82">
                <w:rPr>
                  <w:rFonts w:ascii="Calibri" w:hAnsi="Calibri" w:cs="Calibri"/>
                  <w:sz w:val="22"/>
                  <w:szCs w:val="22"/>
                  <w:lang w:eastAsia="en-GB"/>
                </w:rPr>
                <w:t>Defects</w:t>
              </w:r>
            </w:ins>
          </w:p>
        </w:tc>
        <w:tc>
          <w:tcPr>
            <w:tcW w:w="1048" w:type="dxa"/>
            <w:tcBorders>
              <w:top w:val="nil"/>
              <w:left w:val="nil"/>
              <w:bottom w:val="single" w:sz="4" w:space="0" w:color="auto"/>
              <w:right w:val="single" w:sz="4" w:space="0" w:color="auto"/>
            </w:tcBorders>
            <w:shd w:val="clear" w:color="auto" w:fill="auto"/>
            <w:hideMark/>
            <w:tcPrChange w:id="489"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5DFA40E3" w14:textId="77777777" w:rsidR="00563C82" w:rsidRPr="00563C82" w:rsidRDefault="00563C82" w:rsidP="00563C82">
            <w:pPr>
              <w:spacing w:after="0"/>
              <w:rPr>
                <w:ins w:id="490" w:author="Keith Jones (ESO)" w:date="2024-06-17T16:18:00Z"/>
                <w:rFonts w:ascii="Calibri" w:hAnsi="Calibri" w:cs="Calibri"/>
                <w:sz w:val="22"/>
                <w:szCs w:val="22"/>
                <w:lang w:eastAsia="en-GB"/>
              </w:rPr>
            </w:pPr>
            <w:ins w:id="491"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492"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64983B73" w14:textId="77777777" w:rsidR="00563C82" w:rsidRPr="00563C82" w:rsidRDefault="00563C82" w:rsidP="00563C82">
            <w:pPr>
              <w:spacing w:after="0"/>
              <w:rPr>
                <w:ins w:id="493" w:author="Keith Jones (ESO)" w:date="2024-06-17T16:18:00Z"/>
                <w:rFonts w:ascii="Calibri" w:hAnsi="Calibri" w:cs="Calibri"/>
                <w:sz w:val="22"/>
                <w:szCs w:val="22"/>
                <w:lang w:eastAsia="en-GB"/>
              </w:rPr>
            </w:pPr>
            <w:ins w:id="494" w:author="Keith Jones (ESO)" w:date="2024-06-17T16:18:00Z">
              <w:r w:rsidRPr="00563C82">
                <w:rPr>
                  <w:rFonts w:ascii="Calibri" w:hAnsi="Calibri" w:cs="Calibri"/>
                  <w:sz w:val="22"/>
                  <w:szCs w:val="22"/>
                  <w:lang w:eastAsia="en-GB"/>
                </w:rPr>
                <w:t xml:space="preserve">Outages for asset repairs, deterioration, top-ups (including temperature driven) and </w:t>
              </w:r>
              <w:r w:rsidRPr="00563C82">
                <w:rPr>
                  <w:rFonts w:ascii="Calibri" w:hAnsi="Calibri" w:cs="Calibri"/>
                  <w:strike/>
                  <w:sz w:val="22"/>
                  <w:szCs w:val="22"/>
                  <w:lang w:eastAsia="en-GB"/>
                </w:rPr>
                <w:t>hot joints</w:t>
              </w:r>
              <w:r w:rsidRPr="00563C82">
                <w:rPr>
                  <w:rFonts w:ascii="Calibri" w:hAnsi="Calibri" w:cs="Calibri"/>
                  <w:sz w:val="22"/>
                  <w:szCs w:val="22"/>
                  <w:lang w:eastAsia="en-GB"/>
                </w:rPr>
                <w:t xml:space="preserve"> down ratings.  </w:t>
              </w:r>
            </w:ins>
          </w:p>
        </w:tc>
      </w:tr>
      <w:tr w:rsidR="00563C82" w:rsidRPr="00563C82" w14:paraId="045B59F3" w14:textId="77777777" w:rsidTr="00644ED7">
        <w:trPr>
          <w:trHeight w:val="301"/>
          <w:ins w:id="495" w:author="Keith Jones (ESO)" w:date="2024-06-17T16:18:00Z"/>
          <w:trPrChange w:id="496"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49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2D4D595" w14:textId="77777777" w:rsidR="00563C82" w:rsidRPr="00563C82" w:rsidRDefault="00563C82" w:rsidP="00563C82">
            <w:pPr>
              <w:spacing w:after="0"/>
              <w:rPr>
                <w:ins w:id="498" w:author="Keith Jones (ESO)" w:date="2024-06-17T16:18:00Z"/>
                <w:rFonts w:ascii="Calibri" w:hAnsi="Calibri" w:cs="Calibri"/>
                <w:sz w:val="22"/>
                <w:szCs w:val="22"/>
                <w:lang w:eastAsia="en-GB"/>
              </w:rPr>
            </w:pPr>
            <w:ins w:id="499" w:author="Keith Jones (ESO)" w:date="2024-06-17T16:18:00Z">
              <w:r w:rsidRPr="00563C82">
                <w:rPr>
                  <w:rFonts w:ascii="Calibri" w:hAnsi="Calibri" w:cs="Calibri"/>
                  <w:sz w:val="22"/>
                  <w:szCs w:val="22"/>
                  <w:lang w:eastAsia="en-GB"/>
                </w:rPr>
                <w:t>E</w:t>
              </w:r>
            </w:ins>
          </w:p>
        </w:tc>
        <w:tc>
          <w:tcPr>
            <w:tcW w:w="1588" w:type="dxa"/>
            <w:tcBorders>
              <w:top w:val="nil"/>
              <w:left w:val="nil"/>
              <w:bottom w:val="single" w:sz="4" w:space="0" w:color="auto"/>
              <w:right w:val="single" w:sz="4" w:space="0" w:color="auto"/>
            </w:tcBorders>
            <w:shd w:val="clear" w:color="auto" w:fill="auto"/>
            <w:hideMark/>
            <w:tcPrChange w:id="500"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4A12A200" w14:textId="77777777" w:rsidR="00563C82" w:rsidRPr="00563C82" w:rsidRDefault="00563C82" w:rsidP="00563C82">
            <w:pPr>
              <w:spacing w:after="0"/>
              <w:rPr>
                <w:ins w:id="501" w:author="Keith Jones (ESO)" w:date="2024-06-17T16:18:00Z"/>
                <w:rFonts w:ascii="Calibri" w:hAnsi="Calibri" w:cs="Calibri"/>
                <w:sz w:val="22"/>
                <w:szCs w:val="22"/>
                <w:lang w:eastAsia="en-GB"/>
              </w:rPr>
            </w:pPr>
            <w:ins w:id="502" w:author="Keith Jones (ESO)" w:date="2024-06-17T16:18:00Z">
              <w:r w:rsidRPr="00563C82">
                <w:rPr>
                  <w:rFonts w:ascii="Calibri" w:hAnsi="Calibri" w:cs="Calibri"/>
                  <w:sz w:val="22"/>
                  <w:szCs w:val="22"/>
                  <w:lang w:eastAsia="en-GB"/>
                </w:rPr>
                <w:t>TO Resource (Int)</w:t>
              </w:r>
            </w:ins>
          </w:p>
        </w:tc>
        <w:tc>
          <w:tcPr>
            <w:tcW w:w="1048" w:type="dxa"/>
            <w:tcBorders>
              <w:top w:val="nil"/>
              <w:left w:val="nil"/>
              <w:bottom w:val="single" w:sz="4" w:space="0" w:color="auto"/>
              <w:right w:val="single" w:sz="4" w:space="0" w:color="auto"/>
            </w:tcBorders>
            <w:shd w:val="clear" w:color="auto" w:fill="auto"/>
            <w:hideMark/>
            <w:tcPrChange w:id="503"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47DDB0EB" w14:textId="77777777" w:rsidR="00563C82" w:rsidRPr="00563C82" w:rsidRDefault="00563C82" w:rsidP="00563C82">
            <w:pPr>
              <w:spacing w:after="0"/>
              <w:rPr>
                <w:ins w:id="504" w:author="Keith Jones (ESO)" w:date="2024-06-17T16:18:00Z"/>
                <w:rFonts w:ascii="Calibri" w:hAnsi="Calibri" w:cs="Calibri"/>
                <w:sz w:val="22"/>
                <w:szCs w:val="22"/>
                <w:lang w:eastAsia="en-GB"/>
              </w:rPr>
            </w:pPr>
            <w:ins w:id="505"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506"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1ED8F5D3" w14:textId="77777777" w:rsidR="00563C82" w:rsidRPr="00563C82" w:rsidRDefault="00563C82" w:rsidP="00563C82">
            <w:pPr>
              <w:spacing w:after="0"/>
              <w:rPr>
                <w:ins w:id="507" w:author="Keith Jones (ESO)" w:date="2024-06-17T16:18:00Z"/>
                <w:rFonts w:ascii="Calibri" w:hAnsi="Calibri" w:cs="Calibri"/>
                <w:color w:val="000000"/>
                <w:sz w:val="22"/>
                <w:szCs w:val="22"/>
                <w:lang w:eastAsia="en-GB"/>
              </w:rPr>
            </w:pPr>
            <w:ins w:id="508" w:author="Keith Jones (ESO)" w:date="2024-06-17T16:18:00Z">
              <w:r w:rsidRPr="00563C82">
                <w:rPr>
                  <w:rFonts w:ascii="Calibri" w:hAnsi="Calibri" w:cs="Calibri"/>
                  <w:color w:val="000000"/>
                  <w:sz w:val="22"/>
                  <w:szCs w:val="22"/>
                  <w:lang w:eastAsia="en-GB"/>
                </w:rPr>
                <w:t>Lack of resources within the TO organisation e.g. control room, site, operational.</w:t>
              </w:r>
            </w:ins>
          </w:p>
        </w:tc>
      </w:tr>
      <w:tr w:rsidR="00563C82" w:rsidRPr="00563C82" w14:paraId="14BBEF0C" w14:textId="77777777" w:rsidTr="00644ED7">
        <w:trPr>
          <w:trHeight w:val="603"/>
          <w:ins w:id="509" w:author="Keith Jones (ESO)" w:date="2024-06-17T16:18:00Z"/>
          <w:trPrChange w:id="510" w:author="Keith Jones (ESO)" w:date="2024-06-17T16:19:00Z">
            <w:trPr>
              <w:trHeight w:val="6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1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F967EE4" w14:textId="77777777" w:rsidR="00563C82" w:rsidRPr="00563C82" w:rsidRDefault="00563C82" w:rsidP="00563C82">
            <w:pPr>
              <w:spacing w:after="0"/>
              <w:rPr>
                <w:ins w:id="512" w:author="Keith Jones (ESO)" w:date="2024-06-17T16:18:00Z"/>
                <w:rFonts w:ascii="Calibri" w:hAnsi="Calibri" w:cs="Calibri"/>
                <w:sz w:val="22"/>
                <w:szCs w:val="22"/>
                <w:lang w:eastAsia="en-GB"/>
              </w:rPr>
            </w:pPr>
            <w:ins w:id="513" w:author="Keith Jones (ESO)" w:date="2024-06-17T16:18:00Z">
              <w:r w:rsidRPr="00563C82">
                <w:rPr>
                  <w:rFonts w:ascii="Calibri" w:hAnsi="Calibri" w:cs="Calibri"/>
                  <w:sz w:val="22"/>
                  <w:szCs w:val="22"/>
                  <w:lang w:eastAsia="en-GB"/>
                </w:rPr>
                <w:lastRenderedPageBreak/>
                <w:t>F</w:t>
              </w:r>
            </w:ins>
          </w:p>
        </w:tc>
        <w:tc>
          <w:tcPr>
            <w:tcW w:w="1588" w:type="dxa"/>
            <w:tcBorders>
              <w:top w:val="nil"/>
              <w:left w:val="nil"/>
              <w:bottom w:val="single" w:sz="4" w:space="0" w:color="auto"/>
              <w:right w:val="single" w:sz="4" w:space="0" w:color="auto"/>
            </w:tcBorders>
            <w:shd w:val="clear" w:color="auto" w:fill="auto"/>
            <w:hideMark/>
            <w:tcPrChange w:id="514"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0B8ED2D6" w14:textId="77777777" w:rsidR="00563C82" w:rsidRPr="00563C82" w:rsidRDefault="00563C82" w:rsidP="00563C82">
            <w:pPr>
              <w:spacing w:after="0"/>
              <w:rPr>
                <w:ins w:id="515" w:author="Keith Jones (ESO)" w:date="2024-06-17T16:18:00Z"/>
                <w:rFonts w:ascii="Calibri" w:hAnsi="Calibri" w:cs="Calibri"/>
                <w:sz w:val="22"/>
                <w:szCs w:val="22"/>
                <w:lang w:eastAsia="en-GB"/>
              </w:rPr>
            </w:pPr>
            <w:ins w:id="516" w:author="Keith Jones (ESO)" w:date="2024-06-17T16:18:00Z">
              <w:r w:rsidRPr="00563C82">
                <w:rPr>
                  <w:rFonts w:ascii="Calibri" w:hAnsi="Calibri" w:cs="Calibri"/>
                  <w:sz w:val="22"/>
                  <w:szCs w:val="22"/>
                  <w:lang w:eastAsia="en-GB"/>
                </w:rPr>
                <w:t>TO Resource (Ext)</w:t>
              </w:r>
            </w:ins>
          </w:p>
        </w:tc>
        <w:tc>
          <w:tcPr>
            <w:tcW w:w="1048" w:type="dxa"/>
            <w:tcBorders>
              <w:top w:val="nil"/>
              <w:left w:val="nil"/>
              <w:bottom w:val="single" w:sz="4" w:space="0" w:color="auto"/>
              <w:right w:val="single" w:sz="4" w:space="0" w:color="auto"/>
            </w:tcBorders>
            <w:shd w:val="clear" w:color="auto" w:fill="auto"/>
            <w:hideMark/>
            <w:tcPrChange w:id="517"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013B25B3" w14:textId="77777777" w:rsidR="00563C82" w:rsidRPr="00563C82" w:rsidRDefault="00563C82" w:rsidP="00563C82">
            <w:pPr>
              <w:spacing w:after="0"/>
              <w:rPr>
                <w:ins w:id="518" w:author="Keith Jones (ESO)" w:date="2024-06-17T16:18:00Z"/>
                <w:rFonts w:ascii="Calibri" w:hAnsi="Calibri" w:cs="Calibri"/>
                <w:sz w:val="22"/>
                <w:szCs w:val="22"/>
                <w:lang w:eastAsia="en-GB"/>
              </w:rPr>
            </w:pPr>
            <w:ins w:id="519"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520"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55220238" w14:textId="77777777" w:rsidR="00563C82" w:rsidRPr="00563C82" w:rsidRDefault="00563C82" w:rsidP="00563C82">
            <w:pPr>
              <w:spacing w:after="0"/>
              <w:rPr>
                <w:ins w:id="521" w:author="Keith Jones (ESO)" w:date="2024-06-17T16:18:00Z"/>
                <w:rFonts w:ascii="Calibri" w:hAnsi="Calibri" w:cs="Calibri"/>
                <w:sz w:val="22"/>
                <w:szCs w:val="22"/>
                <w:lang w:eastAsia="en-GB"/>
              </w:rPr>
            </w:pPr>
            <w:ins w:id="522" w:author="Keith Jones (ESO)" w:date="2024-06-17T16:18:00Z">
              <w:r w:rsidRPr="00563C82">
                <w:rPr>
                  <w:rFonts w:ascii="Calibri" w:hAnsi="Calibri" w:cs="Calibri"/>
                  <w:sz w:val="22"/>
                  <w:szCs w:val="22"/>
                  <w:lang w:eastAsia="en-GB"/>
                </w:rPr>
                <w:t>Lack of resources in any external organisation that supports the TO e.g. OHL Engineer, commissioning engineers, build engineers, other.</w:t>
              </w:r>
            </w:ins>
          </w:p>
        </w:tc>
      </w:tr>
      <w:tr w:rsidR="00563C82" w:rsidRPr="00563C82" w14:paraId="2DFCF142" w14:textId="77777777" w:rsidTr="00644ED7">
        <w:trPr>
          <w:trHeight w:val="301"/>
          <w:ins w:id="523" w:author="Keith Jones (ESO)" w:date="2024-06-17T16:18:00Z"/>
          <w:trPrChange w:id="52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2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08CE4FFE" w14:textId="77777777" w:rsidR="00563C82" w:rsidRPr="00563C82" w:rsidRDefault="00563C82" w:rsidP="00563C82">
            <w:pPr>
              <w:spacing w:after="0"/>
              <w:rPr>
                <w:ins w:id="526" w:author="Keith Jones (ESO)" w:date="2024-06-17T16:18:00Z"/>
                <w:rFonts w:ascii="Calibri" w:hAnsi="Calibri" w:cs="Calibri"/>
                <w:sz w:val="22"/>
                <w:szCs w:val="22"/>
                <w:lang w:eastAsia="en-GB"/>
              </w:rPr>
            </w:pPr>
            <w:ins w:id="527" w:author="Keith Jones (ESO)" w:date="2024-06-17T16:18:00Z">
              <w:r w:rsidRPr="00563C82">
                <w:rPr>
                  <w:rFonts w:ascii="Calibri" w:hAnsi="Calibri" w:cs="Calibri"/>
                  <w:sz w:val="22"/>
                  <w:szCs w:val="22"/>
                  <w:lang w:eastAsia="en-GB"/>
                </w:rPr>
                <w:t>G</w:t>
              </w:r>
            </w:ins>
          </w:p>
        </w:tc>
        <w:tc>
          <w:tcPr>
            <w:tcW w:w="1588" w:type="dxa"/>
            <w:tcBorders>
              <w:top w:val="nil"/>
              <w:left w:val="nil"/>
              <w:bottom w:val="single" w:sz="4" w:space="0" w:color="auto"/>
              <w:right w:val="single" w:sz="4" w:space="0" w:color="auto"/>
            </w:tcBorders>
            <w:shd w:val="clear" w:color="auto" w:fill="auto"/>
            <w:hideMark/>
            <w:tcPrChange w:id="528"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6DDF7253" w14:textId="77777777" w:rsidR="00563C82" w:rsidRPr="00563C82" w:rsidRDefault="00563C82" w:rsidP="00563C82">
            <w:pPr>
              <w:spacing w:after="0"/>
              <w:rPr>
                <w:ins w:id="529" w:author="Keith Jones (ESO)" w:date="2024-06-17T16:18:00Z"/>
                <w:rFonts w:ascii="Calibri" w:hAnsi="Calibri" w:cs="Calibri"/>
                <w:sz w:val="22"/>
                <w:szCs w:val="22"/>
                <w:lang w:eastAsia="en-GB"/>
              </w:rPr>
            </w:pPr>
            <w:ins w:id="530" w:author="Keith Jones (ESO)" w:date="2024-06-17T16:18:00Z">
              <w:r w:rsidRPr="00563C82">
                <w:rPr>
                  <w:rFonts w:ascii="Calibri" w:hAnsi="Calibri" w:cs="Calibri"/>
                  <w:sz w:val="22"/>
                  <w:szCs w:val="22"/>
                  <w:lang w:eastAsia="en-GB"/>
                </w:rPr>
                <w:t>New Work</w:t>
              </w:r>
            </w:ins>
          </w:p>
        </w:tc>
        <w:tc>
          <w:tcPr>
            <w:tcW w:w="1048" w:type="dxa"/>
            <w:tcBorders>
              <w:top w:val="nil"/>
              <w:left w:val="nil"/>
              <w:bottom w:val="single" w:sz="4" w:space="0" w:color="auto"/>
              <w:right w:val="single" w:sz="4" w:space="0" w:color="auto"/>
            </w:tcBorders>
            <w:shd w:val="clear" w:color="auto" w:fill="auto"/>
            <w:hideMark/>
            <w:tcPrChange w:id="531"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3031DD0E" w14:textId="77777777" w:rsidR="00563C82" w:rsidRPr="00563C82" w:rsidRDefault="00563C82" w:rsidP="00563C82">
            <w:pPr>
              <w:spacing w:after="0"/>
              <w:rPr>
                <w:ins w:id="532" w:author="Keith Jones (ESO)" w:date="2024-06-17T16:18:00Z"/>
                <w:rFonts w:ascii="Calibri" w:hAnsi="Calibri" w:cs="Calibri"/>
                <w:sz w:val="22"/>
                <w:szCs w:val="22"/>
                <w:lang w:eastAsia="en-GB"/>
              </w:rPr>
            </w:pPr>
            <w:ins w:id="533"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534"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03FA2227" w14:textId="77777777" w:rsidR="00563C82" w:rsidRPr="00563C82" w:rsidRDefault="00563C82" w:rsidP="00563C82">
            <w:pPr>
              <w:spacing w:after="0"/>
              <w:rPr>
                <w:ins w:id="535" w:author="Keith Jones (ESO)" w:date="2024-06-17T16:18:00Z"/>
                <w:rFonts w:ascii="Calibri" w:hAnsi="Calibri" w:cs="Calibri"/>
                <w:sz w:val="22"/>
                <w:szCs w:val="22"/>
                <w:lang w:eastAsia="en-GB"/>
              </w:rPr>
            </w:pPr>
            <w:ins w:id="536" w:author="Keith Jones (ESO)" w:date="2024-06-17T16:18:00Z">
              <w:r w:rsidRPr="00563C82">
                <w:rPr>
                  <w:rFonts w:ascii="Calibri" w:hAnsi="Calibri" w:cs="Calibri"/>
                  <w:sz w:val="22"/>
                  <w:szCs w:val="22"/>
                  <w:lang w:eastAsia="en-GB"/>
                </w:rPr>
                <w:t>Outages for new works identified in current year.</w:t>
              </w:r>
            </w:ins>
          </w:p>
        </w:tc>
      </w:tr>
      <w:tr w:rsidR="00563C82" w:rsidRPr="00563C82" w14:paraId="7A351D20" w14:textId="77777777" w:rsidTr="00644ED7">
        <w:trPr>
          <w:trHeight w:val="301"/>
          <w:ins w:id="537" w:author="Keith Jones (ESO)" w:date="2024-06-17T16:18:00Z"/>
          <w:trPrChange w:id="538"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39"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5BC04891" w14:textId="77777777" w:rsidR="00563C82" w:rsidRPr="00563C82" w:rsidRDefault="00563C82" w:rsidP="00563C82">
            <w:pPr>
              <w:spacing w:after="0"/>
              <w:rPr>
                <w:ins w:id="540" w:author="Keith Jones (ESO)" w:date="2024-06-17T16:18:00Z"/>
                <w:rFonts w:ascii="Calibri" w:hAnsi="Calibri" w:cs="Calibri"/>
                <w:sz w:val="22"/>
                <w:szCs w:val="22"/>
                <w:lang w:eastAsia="en-GB"/>
              </w:rPr>
            </w:pPr>
            <w:ins w:id="541" w:author="Keith Jones (ESO)" w:date="2024-06-17T16:18:00Z">
              <w:r w:rsidRPr="00563C82">
                <w:rPr>
                  <w:rFonts w:ascii="Calibri" w:hAnsi="Calibri" w:cs="Calibri"/>
                  <w:sz w:val="22"/>
                  <w:szCs w:val="22"/>
                  <w:lang w:eastAsia="en-GB"/>
                </w:rPr>
                <w:t>H</w:t>
              </w:r>
            </w:ins>
          </w:p>
        </w:tc>
        <w:tc>
          <w:tcPr>
            <w:tcW w:w="1588" w:type="dxa"/>
            <w:tcBorders>
              <w:top w:val="nil"/>
              <w:left w:val="nil"/>
              <w:bottom w:val="single" w:sz="4" w:space="0" w:color="auto"/>
              <w:right w:val="single" w:sz="4" w:space="0" w:color="auto"/>
            </w:tcBorders>
            <w:shd w:val="clear" w:color="auto" w:fill="auto"/>
            <w:hideMark/>
            <w:tcPrChange w:id="542"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7AACC979" w14:textId="77777777" w:rsidR="00563C82" w:rsidRPr="00563C82" w:rsidRDefault="00563C82" w:rsidP="00563C82">
            <w:pPr>
              <w:spacing w:after="0"/>
              <w:rPr>
                <w:ins w:id="543" w:author="Keith Jones (ESO)" w:date="2024-06-17T16:18:00Z"/>
                <w:rFonts w:ascii="Calibri" w:hAnsi="Calibri" w:cs="Calibri"/>
                <w:sz w:val="22"/>
                <w:szCs w:val="22"/>
                <w:lang w:eastAsia="en-GB"/>
              </w:rPr>
            </w:pPr>
            <w:ins w:id="544" w:author="Keith Jones (ESO)" w:date="2024-06-17T16:18:00Z">
              <w:r w:rsidRPr="00563C82">
                <w:rPr>
                  <w:rFonts w:ascii="Calibri" w:hAnsi="Calibri" w:cs="Calibri"/>
                  <w:sz w:val="22"/>
                  <w:szCs w:val="22"/>
                  <w:lang w:eastAsia="en-GB"/>
                </w:rPr>
                <w:t>ERTS</w:t>
              </w:r>
            </w:ins>
          </w:p>
        </w:tc>
        <w:tc>
          <w:tcPr>
            <w:tcW w:w="1048" w:type="dxa"/>
            <w:tcBorders>
              <w:top w:val="nil"/>
              <w:left w:val="nil"/>
              <w:bottom w:val="single" w:sz="4" w:space="0" w:color="auto"/>
              <w:right w:val="single" w:sz="4" w:space="0" w:color="auto"/>
            </w:tcBorders>
            <w:shd w:val="clear" w:color="auto" w:fill="auto"/>
            <w:hideMark/>
            <w:tcPrChange w:id="545"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51BA2F40" w14:textId="77777777" w:rsidR="00563C82" w:rsidRPr="00563C82" w:rsidRDefault="00563C82" w:rsidP="00563C82">
            <w:pPr>
              <w:spacing w:after="0"/>
              <w:rPr>
                <w:ins w:id="546" w:author="Keith Jones (ESO)" w:date="2024-06-17T16:18:00Z"/>
                <w:rFonts w:ascii="Calibri" w:hAnsi="Calibri" w:cs="Calibri"/>
                <w:sz w:val="22"/>
                <w:szCs w:val="22"/>
                <w:lang w:eastAsia="en-GB"/>
              </w:rPr>
            </w:pPr>
            <w:ins w:id="547"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548"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6EB393AC" w14:textId="77777777" w:rsidR="00563C82" w:rsidRPr="00563C82" w:rsidRDefault="00563C82" w:rsidP="00563C82">
            <w:pPr>
              <w:spacing w:after="0"/>
              <w:rPr>
                <w:ins w:id="549" w:author="Keith Jones (ESO)" w:date="2024-06-17T16:18:00Z"/>
                <w:rFonts w:ascii="Calibri" w:hAnsi="Calibri" w:cs="Calibri"/>
                <w:sz w:val="22"/>
                <w:szCs w:val="22"/>
                <w:lang w:eastAsia="en-GB"/>
              </w:rPr>
            </w:pPr>
            <w:ins w:id="550" w:author="Keith Jones (ESO)" w:date="2024-06-17T16:18:00Z">
              <w:r w:rsidRPr="00563C82">
                <w:rPr>
                  <w:rFonts w:ascii="Calibri" w:hAnsi="Calibri" w:cs="Calibri"/>
                  <w:sz w:val="22"/>
                  <w:szCs w:val="22"/>
                  <w:lang w:eastAsia="en-GB"/>
                </w:rPr>
                <w:t>Increased, reduced or profiled.</w:t>
              </w:r>
            </w:ins>
          </w:p>
        </w:tc>
      </w:tr>
      <w:tr w:rsidR="00563C82" w:rsidRPr="00563C82" w14:paraId="5C0ABD8F" w14:textId="77777777" w:rsidTr="00644ED7">
        <w:trPr>
          <w:trHeight w:val="603"/>
          <w:ins w:id="551" w:author="Keith Jones (ESO)" w:date="2024-06-17T16:18:00Z"/>
          <w:trPrChange w:id="552" w:author="Keith Jones (ESO)" w:date="2024-06-17T16:19:00Z">
            <w:trPr>
              <w:trHeight w:val="6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53"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62AB4757" w14:textId="77777777" w:rsidR="00563C82" w:rsidRPr="00563C82" w:rsidRDefault="00563C82" w:rsidP="00563C82">
            <w:pPr>
              <w:spacing w:after="0"/>
              <w:rPr>
                <w:ins w:id="554" w:author="Keith Jones (ESO)" w:date="2024-06-17T16:18:00Z"/>
                <w:rFonts w:ascii="Calibri" w:hAnsi="Calibri" w:cs="Calibri"/>
                <w:sz w:val="22"/>
                <w:szCs w:val="22"/>
                <w:lang w:eastAsia="en-GB"/>
              </w:rPr>
            </w:pPr>
            <w:ins w:id="555" w:author="Keith Jones (ESO)" w:date="2024-06-17T16:18:00Z">
              <w:r w:rsidRPr="00563C82">
                <w:rPr>
                  <w:rFonts w:ascii="Calibri" w:hAnsi="Calibri" w:cs="Calibri"/>
                  <w:sz w:val="22"/>
                  <w:szCs w:val="22"/>
                  <w:lang w:eastAsia="en-GB"/>
                </w:rPr>
                <w:t>I</w:t>
              </w:r>
            </w:ins>
          </w:p>
        </w:tc>
        <w:tc>
          <w:tcPr>
            <w:tcW w:w="1588" w:type="dxa"/>
            <w:tcBorders>
              <w:top w:val="nil"/>
              <w:left w:val="nil"/>
              <w:bottom w:val="single" w:sz="4" w:space="0" w:color="auto"/>
              <w:right w:val="single" w:sz="4" w:space="0" w:color="auto"/>
            </w:tcBorders>
            <w:shd w:val="clear" w:color="auto" w:fill="auto"/>
            <w:hideMark/>
            <w:tcPrChange w:id="556"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5FDCB20A" w14:textId="77777777" w:rsidR="00563C82" w:rsidRPr="00563C82" w:rsidRDefault="00563C82" w:rsidP="00563C82">
            <w:pPr>
              <w:spacing w:after="0"/>
              <w:rPr>
                <w:ins w:id="557" w:author="Keith Jones (ESO)" w:date="2024-06-17T16:18:00Z"/>
                <w:rFonts w:ascii="Calibri" w:hAnsi="Calibri" w:cs="Calibri"/>
                <w:sz w:val="22"/>
                <w:szCs w:val="22"/>
                <w:lang w:eastAsia="en-GB"/>
              </w:rPr>
            </w:pPr>
            <w:ins w:id="558" w:author="Keith Jones (ESO)" w:date="2024-06-17T16:18:00Z">
              <w:r w:rsidRPr="00563C82">
                <w:rPr>
                  <w:rFonts w:ascii="Calibri" w:hAnsi="Calibri" w:cs="Calibri"/>
                  <w:sz w:val="22"/>
                  <w:szCs w:val="22"/>
                  <w:lang w:eastAsia="en-GB"/>
                </w:rPr>
                <w:t xml:space="preserve">Scope/Programme Change </w:t>
              </w:r>
            </w:ins>
          </w:p>
        </w:tc>
        <w:tc>
          <w:tcPr>
            <w:tcW w:w="1048" w:type="dxa"/>
            <w:tcBorders>
              <w:top w:val="nil"/>
              <w:left w:val="nil"/>
              <w:bottom w:val="single" w:sz="4" w:space="0" w:color="auto"/>
              <w:right w:val="single" w:sz="4" w:space="0" w:color="auto"/>
            </w:tcBorders>
            <w:shd w:val="clear" w:color="auto" w:fill="auto"/>
            <w:hideMark/>
            <w:tcPrChange w:id="559"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30A716E1" w14:textId="77777777" w:rsidR="00563C82" w:rsidRPr="00563C82" w:rsidRDefault="00563C82" w:rsidP="00563C82">
            <w:pPr>
              <w:spacing w:after="0"/>
              <w:rPr>
                <w:ins w:id="560" w:author="Keith Jones (ESO)" w:date="2024-06-17T16:18:00Z"/>
                <w:rFonts w:ascii="Calibri" w:hAnsi="Calibri" w:cs="Calibri"/>
                <w:sz w:val="22"/>
                <w:szCs w:val="22"/>
                <w:lang w:eastAsia="en-GB"/>
              </w:rPr>
            </w:pPr>
            <w:ins w:id="561"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562"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15258923" w14:textId="77777777" w:rsidR="00563C82" w:rsidRPr="00563C82" w:rsidRDefault="00563C82" w:rsidP="00563C82">
            <w:pPr>
              <w:spacing w:after="0"/>
              <w:rPr>
                <w:ins w:id="563" w:author="Keith Jones (ESO)" w:date="2024-06-17T16:18:00Z"/>
                <w:rFonts w:ascii="Calibri" w:hAnsi="Calibri" w:cs="Calibri"/>
                <w:sz w:val="22"/>
                <w:szCs w:val="22"/>
                <w:lang w:eastAsia="en-GB"/>
              </w:rPr>
            </w:pPr>
            <w:ins w:id="564" w:author="Keith Jones (ESO)" w:date="2024-06-17T16:18:00Z">
              <w:r w:rsidRPr="00563C82">
                <w:rPr>
                  <w:rFonts w:ascii="Calibri" w:hAnsi="Calibri" w:cs="Calibri"/>
                  <w:sz w:val="22"/>
                  <w:szCs w:val="22"/>
                  <w:lang w:eastAsia="en-GB"/>
                </w:rPr>
                <w:t>Outage extension or reduction, acceleration or delay, complete replan, work content change, removal from plan.</w:t>
              </w:r>
            </w:ins>
          </w:p>
        </w:tc>
      </w:tr>
      <w:tr w:rsidR="00563C82" w:rsidRPr="00563C82" w14:paraId="7011C06A" w14:textId="77777777" w:rsidTr="00644ED7">
        <w:trPr>
          <w:trHeight w:val="301"/>
          <w:ins w:id="565" w:author="Keith Jones (ESO)" w:date="2024-06-17T16:18:00Z"/>
          <w:trPrChange w:id="566"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67"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2316F97B" w14:textId="77777777" w:rsidR="00563C82" w:rsidRPr="00563C82" w:rsidRDefault="00563C82" w:rsidP="00563C82">
            <w:pPr>
              <w:spacing w:after="0"/>
              <w:rPr>
                <w:ins w:id="568" w:author="Keith Jones (ESO)" w:date="2024-06-17T16:18:00Z"/>
                <w:rFonts w:ascii="Calibri" w:hAnsi="Calibri" w:cs="Calibri"/>
                <w:sz w:val="22"/>
                <w:szCs w:val="22"/>
                <w:lang w:eastAsia="en-GB"/>
              </w:rPr>
            </w:pPr>
            <w:ins w:id="569" w:author="Keith Jones (ESO)" w:date="2024-06-17T16:18:00Z">
              <w:r w:rsidRPr="00563C82">
                <w:rPr>
                  <w:rFonts w:ascii="Calibri" w:hAnsi="Calibri" w:cs="Calibri"/>
                  <w:sz w:val="22"/>
                  <w:szCs w:val="22"/>
                  <w:lang w:eastAsia="en-GB"/>
                </w:rPr>
                <w:t>J</w:t>
              </w:r>
            </w:ins>
          </w:p>
        </w:tc>
        <w:tc>
          <w:tcPr>
            <w:tcW w:w="1588" w:type="dxa"/>
            <w:tcBorders>
              <w:top w:val="nil"/>
              <w:left w:val="nil"/>
              <w:bottom w:val="single" w:sz="4" w:space="0" w:color="auto"/>
              <w:right w:val="single" w:sz="4" w:space="0" w:color="auto"/>
            </w:tcBorders>
            <w:shd w:val="clear" w:color="auto" w:fill="auto"/>
            <w:hideMark/>
            <w:tcPrChange w:id="570"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436DB80E" w14:textId="77777777" w:rsidR="00563C82" w:rsidRPr="00563C82" w:rsidRDefault="00563C82" w:rsidP="00563C82">
            <w:pPr>
              <w:spacing w:after="0"/>
              <w:rPr>
                <w:ins w:id="571" w:author="Keith Jones (ESO)" w:date="2024-06-17T16:18:00Z"/>
                <w:rFonts w:ascii="Calibri" w:hAnsi="Calibri" w:cs="Calibri"/>
                <w:sz w:val="22"/>
                <w:szCs w:val="22"/>
                <w:lang w:eastAsia="en-GB"/>
              </w:rPr>
            </w:pPr>
            <w:ins w:id="572" w:author="Keith Jones (ESO)" w:date="2024-06-17T16:18:00Z">
              <w:r w:rsidRPr="00563C82">
                <w:rPr>
                  <w:rFonts w:ascii="Calibri" w:hAnsi="Calibri" w:cs="Calibri"/>
                  <w:sz w:val="22"/>
                  <w:szCs w:val="22"/>
                  <w:lang w:eastAsia="en-GB"/>
                </w:rPr>
                <w:t>Commissioning</w:t>
              </w:r>
            </w:ins>
          </w:p>
        </w:tc>
        <w:tc>
          <w:tcPr>
            <w:tcW w:w="1048" w:type="dxa"/>
            <w:tcBorders>
              <w:top w:val="nil"/>
              <w:left w:val="nil"/>
              <w:bottom w:val="single" w:sz="4" w:space="0" w:color="auto"/>
              <w:right w:val="single" w:sz="4" w:space="0" w:color="auto"/>
            </w:tcBorders>
            <w:shd w:val="clear" w:color="auto" w:fill="auto"/>
            <w:hideMark/>
            <w:tcPrChange w:id="573"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633AB8CA" w14:textId="77777777" w:rsidR="00563C82" w:rsidRPr="00563C82" w:rsidRDefault="00563C82" w:rsidP="00563C82">
            <w:pPr>
              <w:spacing w:after="0"/>
              <w:rPr>
                <w:ins w:id="574" w:author="Keith Jones (ESO)" w:date="2024-06-17T16:18:00Z"/>
                <w:rFonts w:ascii="Calibri" w:hAnsi="Calibri" w:cs="Calibri"/>
                <w:sz w:val="22"/>
                <w:szCs w:val="22"/>
                <w:lang w:eastAsia="en-GB"/>
              </w:rPr>
            </w:pPr>
            <w:ins w:id="575"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576"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5ED01711" w14:textId="77777777" w:rsidR="00563C82" w:rsidRPr="00563C82" w:rsidRDefault="00563C82" w:rsidP="00563C82">
            <w:pPr>
              <w:spacing w:after="0"/>
              <w:rPr>
                <w:ins w:id="577" w:author="Keith Jones (ESO)" w:date="2024-06-17T16:18:00Z"/>
                <w:rFonts w:ascii="Calibri" w:hAnsi="Calibri" w:cs="Calibri"/>
                <w:sz w:val="22"/>
                <w:szCs w:val="22"/>
                <w:lang w:eastAsia="en-GB"/>
              </w:rPr>
            </w:pPr>
            <w:ins w:id="578" w:author="Keith Jones (ESO)" w:date="2024-06-17T16:18:00Z">
              <w:r w:rsidRPr="00563C82">
                <w:rPr>
                  <w:rFonts w:ascii="Calibri" w:hAnsi="Calibri" w:cs="Calibri"/>
                  <w:sz w:val="22"/>
                  <w:szCs w:val="22"/>
                  <w:lang w:eastAsia="en-GB"/>
                </w:rPr>
                <w:t>First Energisation.  Any stage 2 commissioning/switching programme requirements.</w:t>
              </w:r>
            </w:ins>
          </w:p>
        </w:tc>
      </w:tr>
      <w:tr w:rsidR="00563C82" w:rsidRPr="00563C82" w14:paraId="0DEF88C1" w14:textId="77777777" w:rsidTr="00644ED7">
        <w:trPr>
          <w:trHeight w:val="301"/>
          <w:ins w:id="579" w:author="Keith Jones (ESO)" w:date="2024-06-17T16:18:00Z"/>
          <w:trPrChange w:id="580"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81"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740F8928" w14:textId="77777777" w:rsidR="00563C82" w:rsidRPr="00563C82" w:rsidRDefault="00563C82" w:rsidP="00563C82">
            <w:pPr>
              <w:spacing w:after="0"/>
              <w:rPr>
                <w:ins w:id="582" w:author="Keith Jones (ESO)" w:date="2024-06-17T16:18:00Z"/>
                <w:rFonts w:ascii="Calibri" w:hAnsi="Calibri" w:cs="Calibri"/>
                <w:sz w:val="22"/>
                <w:szCs w:val="22"/>
                <w:lang w:eastAsia="en-GB"/>
              </w:rPr>
            </w:pPr>
            <w:ins w:id="583" w:author="Keith Jones (ESO)" w:date="2024-06-17T16:18:00Z">
              <w:r w:rsidRPr="00563C82">
                <w:rPr>
                  <w:rFonts w:ascii="Calibri" w:hAnsi="Calibri" w:cs="Calibri"/>
                  <w:sz w:val="22"/>
                  <w:szCs w:val="22"/>
                  <w:lang w:eastAsia="en-GB"/>
                </w:rPr>
                <w:t>K</w:t>
              </w:r>
            </w:ins>
          </w:p>
        </w:tc>
        <w:tc>
          <w:tcPr>
            <w:tcW w:w="1588" w:type="dxa"/>
            <w:tcBorders>
              <w:top w:val="nil"/>
              <w:left w:val="nil"/>
              <w:bottom w:val="single" w:sz="4" w:space="0" w:color="auto"/>
              <w:right w:val="single" w:sz="4" w:space="0" w:color="auto"/>
            </w:tcBorders>
            <w:shd w:val="clear" w:color="auto" w:fill="auto"/>
            <w:hideMark/>
            <w:tcPrChange w:id="584"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130DBE0B" w14:textId="77777777" w:rsidR="00563C82" w:rsidRPr="00563C82" w:rsidRDefault="00563C82" w:rsidP="00563C82">
            <w:pPr>
              <w:spacing w:after="0"/>
              <w:rPr>
                <w:ins w:id="585" w:author="Keith Jones (ESO)" w:date="2024-06-17T16:18:00Z"/>
                <w:rFonts w:ascii="Calibri" w:hAnsi="Calibri" w:cs="Calibri"/>
                <w:sz w:val="22"/>
                <w:szCs w:val="22"/>
                <w:lang w:eastAsia="en-GB"/>
              </w:rPr>
            </w:pPr>
            <w:ins w:id="586" w:author="Keith Jones (ESO)" w:date="2024-06-17T16:18:00Z">
              <w:r w:rsidRPr="00563C82">
                <w:rPr>
                  <w:rFonts w:ascii="Calibri" w:hAnsi="Calibri" w:cs="Calibri"/>
                  <w:sz w:val="22"/>
                  <w:szCs w:val="22"/>
                  <w:lang w:eastAsia="en-GB"/>
                </w:rPr>
                <w:t>Additional Construction</w:t>
              </w:r>
            </w:ins>
          </w:p>
        </w:tc>
        <w:tc>
          <w:tcPr>
            <w:tcW w:w="1048" w:type="dxa"/>
            <w:tcBorders>
              <w:top w:val="nil"/>
              <w:left w:val="nil"/>
              <w:bottom w:val="single" w:sz="4" w:space="0" w:color="auto"/>
              <w:right w:val="single" w:sz="4" w:space="0" w:color="auto"/>
            </w:tcBorders>
            <w:shd w:val="clear" w:color="auto" w:fill="auto"/>
            <w:hideMark/>
            <w:tcPrChange w:id="587"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11405EE0" w14:textId="77777777" w:rsidR="00563C82" w:rsidRPr="00563C82" w:rsidRDefault="00563C82" w:rsidP="00563C82">
            <w:pPr>
              <w:spacing w:after="0"/>
              <w:rPr>
                <w:ins w:id="588" w:author="Keith Jones (ESO)" w:date="2024-06-17T16:18:00Z"/>
                <w:rFonts w:ascii="Calibri" w:hAnsi="Calibri" w:cs="Calibri"/>
                <w:sz w:val="22"/>
                <w:szCs w:val="22"/>
                <w:lang w:eastAsia="en-GB"/>
              </w:rPr>
            </w:pPr>
            <w:ins w:id="589" w:author="Keith Jones (ESO)" w:date="2024-06-17T16:18:00Z">
              <w:r w:rsidRPr="00563C82">
                <w:rPr>
                  <w:rFonts w:ascii="Calibri" w:hAnsi="Calibri" w:cs="Calibri"/>
                  <w:sz w:val="22"/>
                  <w:szCs w:val="22"/>
                  <w:lang w:eastAsia="en-GB"/>
                </w:rPr>
                <w:t>F</w:t>
              </w:r>
            </w:ins>
          </w:p>
        </w:tc>
        <w:tc>
          <w:tcPr>
            <w:tcW w:w="6498" w:type="dxa"/>
            <w:tcBorders>
              <w:top w:val="nil"/>
              <w:left w:val="nil"/>
              <w:bottom w:val="single" w:sz="4" w:space="0" w:color="auto"/>
              <w:right w:val="single" w:sz="8" w:space="0" w:color="auto"/>
            </w:tcBorders>
            <w:shd w:val="clear" w:color="auto" w:fill="auto"/>
            <w:hideMark/>
            <w:tcPrChange w:id="590"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6D8477A9" w14:textId="77777777" w:rsidR="00563C82" w:rsidRPr="00563C82" w:rsidRDefault="00563C82" w:rsidP="00563C82">
            <w:pPr>
              <w:spacing w:after="0"/>
              <w:rPr>
                <w:ins w:id="591" w:author="Keith Jones (ESO)" w:date="2024-06-17T16:18:00Z"/>
                <w:rFonts w:ascii="Calibri" w:hAnsi="Calibri" w:cs="Calibri"/>
                <w:sz w:val="22"/>
                <w:szCs w:val="22"/>
                <w:lang w:eastAsia="en-GB"/>
              </w:rPr>
            </w:pPr>
            <w:ins w:id="592" w:author="Keith Jones (ESO)" w:date="2024-06-17T16:18:00Z">
              <w:r w:rsidRPr="00563C82">
                <w:rPr>
                  <w:rFonts w:ascii="Calibri" w:hAnsi="Calibri" w:cs="Calibri"/>
                  <w:sz w:val="22"/>
                  <w:szCs w:val="22"/>
                  <w:lang w:eastAsia="en-GB"/>
                </w:rPr>
                <w:t>Additional outages for an existing scheme (Pre Week 49 Year Ahead) during construction phase.</w:t>
              </w:r>
            </w:ins>
          </w:p>
        </w:tc>
      </w:tr>
      <w:tr w:rsidR="00563C82" w:rsidRPr="00563C82" w14:paraId="6D54A92F" w14:textId="77777777" w:rsidTr="00644ED7">
        <w:trPr>
          <w:trHeight w:val="301"/>
          <w:ins w:id="593" w:author="Keith Jones (ESO)" w:date="2024-06-17T16:18:00Z"/>
          <w:trPrChange w:id="594"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595"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395E1F6B" w14:textId="77777777" w:rsidR="00563C82" w:rsidRPr="00563C82" w:rsidRDefault="00563C82" w:rsidP="00563C82">
            <w:pPr>
              <w:spacing w:after="0"/>
              <w:rPr>
                <w:ins w:id="596" w:author="Keith Jones (ESO)" w:date="2024-06-17T16:18:00Z"/>
                <w:rFonts w:ascii="Calibri" w:hAnsi="Calibri" w:cs="Calibri"/>
                <w:sz w:val="22"/>
                <w:szCs w:val="22"/>
                <w:lang w:eastAsia="en-GB"/>
              </w:rPr>
            </w:pPr>
            <w:ins w:id="597" w:author="Keith Jones (ESO)" w:date="2024-06-17T16:18:00Z">
              <w:r w:rsidRPr="00563C82">
                <w:rPr>
                  <w:rFonts w:ascii="Calibri" w:hAnsi="Calibri" w:cs="Calibri"/>
                  <w:sz w:val="22"/>
                  <w:szCs w:val="22"/>
                  <w:lang w:eastAsia="en-GB"/>
                </w:rPr>
                <w:t>L</w:t>
              </w:r>
            </w:ins>
          </w:p>
        </w:tc>
        <w:tc>
          <w:tcPr>
            <w:tcW w:w="1588" w:type="dxa"/>
            <w:tcBorders>
              <w:top w:val="nil"/>
              <w:left w:val="nil"/>
              <w:bottom w:val="single" w:sz="4" w:space="0" w:color="auto"/>
              <w:right w:val="single" w:sz="4" w:space="0" w:color="auto"/>
            </w:tcBorders>
            <w:shd w:val="clear" w:color="auto" w:fill="auto"/>
            <w:hideMark/>
            <w:tcPrChange w:id="598"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6AE81466" w14:textId="77777777" w:rsidR="00563C82" w:rsidRPr="00563C82" w:rsidRDefault="00563C82" w:rsidP="00563C82">
            <w:pPr>
              <w:spacing w:after="0"/>
              <w:rPr>
                <w:ins w:id="599" w:author="Keith Jones (ESO)" w:date="2024-06-17T16:18:00Z"/>
                <w:rFonts w:ascii="Calibri" w:hAnsi="Calibri" w:cs="Calibri"/>
                <w:sz w:val="22"/>
                <w:szCs w:val="22"/>
                <w:lang w:eastAsia="en-GB"/>
              </w:rPr>
            </w:pPr>
            <w:ins w:id="600" w:author="Keith Jones (ESO)" w:date="2024-06-17T16:18:00Z">
              <w:r w:rsidRPr="00563C82">
                <w:rPr>
                  <w:rFonts w:ascii="Calibri" w:hAnsi="Calibri" w:cs="Calibri"/>
                  <w:sz w:val="22"/>
                  <w:szCs w:val="22"/>
                  <w:lang w:eastAsia="en-GB"/>
                </w:rPr>
                <w:t>User Initiated Change</w:t>
              </w:r>
            </w:ins>
          </w:p>
        </w:tc>
        <w:tc>
          <w:tcPr>
            <w:tcW w:w="1048" w:type="dxa"/>
            <w:tcBorders>
              <w:top w:val="nil"/>
              <w:left w:val="nil"/>
              <w:bottom w:val="single" w:sz="4" w:space="0" w:color="auto"/>
              <w:right w:val="single" w:sz="4" w:space="0" w:color="auto"/>
            </w:tcBorders>
            <w:shd w:val="clear" w:color="auto" w:fill="auto"/>
            <w:hideMark/>
            <w:tcPrChange w:id="601"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646386A9" w14:textId="77777777" w:rsidR="00563C82" w:rsidRPr="00563C82" w:rsidRDefault="00563C82" w:rsidP="00563C82">
            <w:pPr>
              <w:spacing w:after="0"/>
              <w:rPr>
                <w:ins w:id="602" w:author="Keith Jones (ESO)" w:date="2024-06-17T16:18:00Z"/>
                <w:rFonts w:ascii="Calibri" w:hAnsi="Calibri" w:cs="Calibri"/>
                <w:sz w:val="22"/>
                <w:szCs w:val="22"/>
                <w:lang w:eastAsia="en-GB"/>
              </w:rPr>
            </w:pPr>
            <w:ins w:id="603" w:author="Keith Jones (ESO)" w:date="2024-06-17T16:18:00Z">
              <w:r w:rsidRPr="00563C82">
                <w:rPr>
                  <w:rFonts w:ascii="Calibri" w:hAnsi="Calibri" w:cs="Calibri"/>
                  <w:sz w:val="22"/>
                  <w:szCs w:val="22"/>
                  <w:lang w:eastAsia="en-GB"/>
                </w:rPr>
                <w:t>U</w:t>
              </w:r>
            </w:ins>
          </w:p>
        </w:tc>
        <w:tc>
          <w:tcPr>
            <w:tcW w:w="6498" w:type="dxa"/>
            <w:tcBorders>
              <w:top w:val="nil"/>
              <w:left w:val="nil"/>
              <w:bottom w:val="single" w:sz="4" w:space="0" w:color="auto"/>
              <w:right w:val="single" w:sz="8" w:space="0" w:color="auto"/>
            </w:tcBorders>
            <w:shd w:val="clear" w:color="auto" w:fill="auto"/>
            <w:hideMark/>
            <w:tcPrChange w:id="604"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5931FA1A" w14:textId="32EB0F53" w:rsidR="00563C82" w:rsidRPr="00563C82" w:rsidRDefault="00563C82" w:rsidP="00563C82">
            <w:pPr>
              <w:spacing w:after="0"/>
              <w:rPr>
                <w:ins w:id="605" w:author="Keith Jones (ESO)" w:date="2024-06-17T16:18:00Z"/>
                <w:rFonts w:ascii="Calibri" w:hAnsi="Calibri" w:cs="Calibri"/>
                <w:sz w:val="22"/>
                <w:szCs w:val="22"/>
                <w:lang w:eastAsia="en-GB"/>
              </w:rPr>
            </w:pPr>
            <w:ins w:id="606" w:author="Keith Jones (ESO)" w:date="2024-06-17T16:18:00Z">
              <w:r w:rsidRPr="00563C82">
                <w:rPr>
                  <w:rFonts w:ascii="Calibri" w:hAnsi="Calibri" w:cs="Calibri"/>
                  <w:sz w:val="22"/>
                  <w:szCs w:val="22"/>
                  <w:lang w:eastAsia="en-GB"/>
                </w:rPr>
                <w:t xml:space="preserve">3rd party change not initiated by TO or </w:t>
              </w:r>
              <w:del w:id="607" w:author="Keith Jones (NESO)" w:date="2024-12-13T09:10:00Z" w16du:dateUtc="2024-12-13T09:10:00Z">
                <w:r w:rsidRPr="00563C82" w:rsidDel="00473C2F">
                  <w:rPr>
                    <w:rFonts w:ascii="Calibri" w:hAnsi="Calibri" w:cs="Calibri"/>
                    <w:sz w:val="22"/>
                    <w:szCs w:val="22"/>
                    <w:lang w:eastAsia="en-GB"/>
                  </w:rPr>
                  <w:delText>ESO</w:delText>
                </w:r>
              </w:del>
            </w:ins>
            <w:ins w:id="608" w:author="Keith Jones (NESO)" w:date="2024-12-13T09:10:00Z" w16du:dateUtc="2024-12-13T09:10:00Z">
              <w:r w:rsidR="00473C2F">
                <w:rPr>
                  <w:rFonts w:ascii="Calibri" w:hAnsi="Calibri" w:cs="Calibri"/>
                  <w:sz w:val="22"/>
                  <w:szCs w:val="22"/>
                  <w:lang w:eastAsia="en-GB"/>
                </w:rPr>
                <w:t>The company</w:t>
              </w:r>
            </w:ins>
            <w:ins w:id="609" w:author="Keith Jones (ESO)" w:date="2024-06-17T16:18:00Z">
              <w:r w:rsidRPr="00563C82">
                <w:rPr>
                  <w:rFonts w:ascii="Calibri" w:hAnsi="Calibri" w:cs="Calibri"/>
                  <w:sz w:val="22"/>
                  <w:szCs w:val="22"/>
                  <w:lang w:eastAsia="en-GB"/>
                </w:rPr>
                <w:t>.</w:t>
              </w:r>
            </w:ins>
          </w:p>
        </w:tc>
      </w:tr>
      <w:tr w:rsidR="00563C82" w:rsidRPr="00563C82" w14:paraId="32AFC0F2" w14:textId="77777777" w:rsidTr="00644ED7">
        <w:trPr>
          <w:trHeight w:val="301"/>
          <w:ins w:id="610" w:author="Keith Jones (ESO)" w:date="2024-06-17T16:18:00Z"/>
          <w:trPrChange w:id="611" w:author="Keith Jones (ESO)" w:date="2024-06-17T16:19: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612"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63EB65EF" w14:textId="77777777" w:rsidR="00563C82" w:rsidRPr="00563C82" w:rsidRDefault="00563C82" w:rsidP="00563C82">
            <w:pPr>
              <w:spacing w:after="0"/>
              <w:rPr>
                <w:ins w:id="613" w:author="Keith Jones (ESO)" w:date="2024-06-17T16:18:00Z"/>
                <w:rFonts w:ascii="Calibri" w:hAnsi="Calibri" w:cs="Calibri"/>
                <w:sz w:val="22"/>
                <w:szCs w:val="22"/>
                <w:lang w:eastAsia="en-GB"/>
              </w:rPr>
            </w:pPr>
            <w:ins w:id="614" w:author="Keith Jones (ESO)" w:date="2024-06-17T16:18:00Z">
              <w:r w:rsidRPr="00563C82">
                <w:rPr>
                  <w:rFonts w:ascii="Calibri" w:hAnsi="Calibri" w:cs="Calibri"/>
                  <w:sz w:val="22"/>
                  <w:szCs w:val="22"/>
                  <w:lang w:eastAsia="en-GB"/>
                </w:rPr>
                <w:t>M</w:t>
              </w:r>
            </w:ins>
          </w:p>
        </w:tc>
        <w:tc>
          <w:tcPr>
            <w:tcW w:w="1588" w:type="dxa"/>
            <w:tcBorders>
              <w:top w:val="nil"/>
              <w:left w:val="nil"/>
              <w:bottom w:val="single" w:sz="4" w:space="0" w:color="auto"/>
              <w:right w:val="single" w:sz="4" w:space="0" w:color="auto"/>
            </w:tcBorders>
            <w:shd w:val="clear" w:color="auto" w:fill="auto"/>
            <w:hideMark/>
            <w:tcPrChange w:id="615"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58B27763" w14:textId="77777777" w:rsidR="00563C82" w:rsidRPr="00563C82" w:rsidRDefault="00563C82" w:rsidP="00563C82">
            <w:pPr>
              <w:spacing w:after="0"/>
              <w:rPr>
                <w:ins w:id="616" w:author="Keith Jones (ESO)" w:date="2024-06-17T16:18:00Z"/>
                <w:rFonts w:ascii="Calibri" w:hAnsi="Calibri" w:cs="Calibri"/>
                <w:sz w:val="22"/>
                <w:szCs w:val="22"/>
                <w:lang w:eastAsia="en-GB"/>
              </w:rPr>
            </w:pPr>
            <w:ins w:id="617" w:author="Keith Jones (ESO)" w:date="2024-06-17T16:18:00Z">
              <w:r w:rsidRPr="00563C82">
                <w:rPr>
                  <w:rFonts w:ascii="Calibri" w:hAnsi="Calibri" w:cs="Calibri"/>
                  <w:sz w:val="22"/>
                  <w:szCs w:val="22"/>
                  <w:lang w:eastAsia="en-GB"/>
                </w:rPr>
                <w:t>Knock On Change</w:t>
              </w:r>
            </w:ins>
          </w:p>
        </w:tc>
        <w:tc>
          <w:tcPr>
            <w:tcW w:w="1048" w:type="dxa"/>
            <w:tcBorders>
              <w:top w:val="nil"/>
              <w:left w:val="nil"/>
              <w:bottom w:val="single" w:sz="4" w:space="0" w:color="auto"/>
              <w:right w:val="single" w:sz="4" w:space="0" w:color="auto"/>
            </w:tcBorders>
            <w:shd w:val="clear" w:color="auto" w:fill="auto"/>
            <w:hideMark/>
            <w:tcPrChange w:id="618"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519AEA94" w14:textId="77777777" w:rsidR="00563C82" w:rsidRPr="00563C82" w:rsidRDefault="00563C82" w:rsidP="00563C82">
            <w:pPr>
              <w:spacing w:after="0"/>
              <w:rPr>
                <w:ins w:id="619" w:author="Keith Jones (ESO)" w:date="2024-06-17T16:18:00Z"/>
                <w:rFonts w:ascii="Calibri" w:hAnsi="Calibri" w:cs="Calibri"/>
                <w:sz w:val="22"/>
                <w:szCs w:val="22"/>
                <w:lang w:eastAsia="en-GB"/>
              </w:rPr>
            </w:pPr>
            <w:ins w:id="620"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621"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3F2612E5" w14:textId="77777777" w:rsidR="00563C82" w:rsidRPr="00563C82" w:rsidRDefault="00563C82" w:rsidP="00563C82">
            <w:pPr>
              <w:spacing w:after="0"/>
              <w:rPr>
                <w:ins w:id="622" w:author="Keith Jones (ESO)" w:date="2024-06-17T16:18:00Z"/>
                <w:rFonts w:ascii="Calibri" w:hAnsi="Calibri" w:cs="Calibri"/>
                <w:sz w:val="22"/>
                <w:szCs w:val="22"/>
                <w:lang w:eastAsia="en-GB"/>
              </w:rPr>
            </w:pPr>
            <w:ins w:id="623" w:author="Keith Jones (ESO)" w:date="2024-06-17T16:18:00Z">
              <w:r w:rsidRPr="00563C82">
                <w:rPr>
                  <w:rFonts w:ascii="Calibri" w:hAnsi="Calibri" w:cs="Calibri"/>
                  <w:sz w:val="22"/>
                  <w:szCs w:val="22"/>
                  <w:lang w:eastAsia="en-GB"/>
                </w:rPr>
                <w:t>Consequential change - reference to be made to the initiating outage in the text field.</w:t>
              </w:r>
            </w:ins>
          </w:p>
        </w:tc>
      </w:tr>
      <w:tr w:rsidR="00563C82" w:rsidRPr="00563C82" w14:paraId="5DEBFB89" w14:textId="77777777" w:rsidTr="00644ED7">
        <w:trPr>
          <w:trHeight w:val="1207"/>
          <w:ins w:id="624" w:author="Keith Jones (ESO)" w:date="2024-06-17T16:18:00Z"/>
          <w:trPrChange w:id="625" w:author="Keith Jones (ESO)" w:date="2024-06-17T16:19:00Z">
            <w:trPr>
              <w:trHeight w:val="1200"/>
            </w:trPr>
          </w:trPrChange>
        </w:trPr>
        <w:tc>
          <w:tcPr>
            <w:tcW w:w="684" w:type="dxa"/>
            <w:tcBorders>
              <w:top w:val="nil"/>
              <w:left w:val="single" w:sz="8" w:space="0" w:color="auto"/>
              <w:bottom w:val="single" w:sz="4" w:space="0" w:color="auto"/>
              <w:right w:val="single" w:sz="4" w:space="0" w:color="auto"/>
            </w:tcBorders>
            <w:shd w:val="clear" w:color="auto" w:fill="auto"/>
            <w:hideMark/>
            <w:tcPrChange w:id="626" w:author="Keith Jones (ESO)" w:date="2024-06-17T16:19:00Z">
              <w:tcPr>
                <w:tcW w:w="1020" w:type="dxa"/>
                <w:tcBorders>
                  <w:top w:val="nil"/>
                  <w:left w:val="single" w:sz="8" w:space="0" w:color="auto"/>
                  <w:bottom w:val="single" w:sz="4" w:space="0" w:color="auto"/>
                  <w:right w:val="single" w:sz="4" w:space="0" w:color="auto"/>
                </w:tcBorders>
                <w:shd w:val="clear" w:color="auto" w:fill="auto"/>
                <w:hideMark/>
              </w:tcPr>
            </w:tcPrChange>
          </w:tcPr>
          <w:p w14:paraId="1B89D105" w14:textId="77777777" w:rsidR="00563C82" w:rsidRPr="00563C82" w:rsidRDefault="00563C82" w:rsidP="00563C82">
            <w:pPr>
              <w:spacing w:after="0"/>
              <w:rPr>
                <w:ins w:id="627" w:author="Keith Jones (ESO)" w:date="2024-06-17T16:18:00Z"/>
                <w:rFonts w:ascii="Calibri" w:hAnsi="Calibri" w:cs="Calibri"/>
                <w:sz w:val="22"/>
                <w:szCs w:val="22"/>
                <w:lang w:eastAsia="en-GB"/>
              </w:rPr>
            </w:pPr>
            <w:ins w:id="628" w:author="Keith Jones (ESO)" w:date="2024-06-17T16:18:00Z">
              <w:r w:rsidRPr="00563C82">
                <w:rPr>
                  <w:rFonts w:ascii="Calibri" w:hAnsi="Calibri" w:cs="Calibri"/>
                  <w:sz w:val="22"/>
                  <w:szCs w:val="22"/>
                  <w:lang w:eastAsia="en-GB"/>
                </w:rPr>
                <w:t>N</w:t>
              </w:r>
            </w:ins>
          </w:p>
        </w:tc>
        <w:tc>
          <w:tcPr>
            <w:tcW w:w="1588" w:type="dxa"/>
            <w:tcBorders>
              <w:top w:val="nil"/>
              <w:left w:val="nil"/>
              <w:bottom w:val="single" w:sz="4" w:space="0" w:color="auto"/>
              <w:right w:val="single" w:sz="4" w:space="0" w:color="auto"/>
            </w:tcBorders>
            <w:shd w:val="clear" w:color="auto" w:fill="auto"/>
            <w:hideMark/>
            <w:tcPrChange w:id="629" w:author="Keith Jones (ESO)" w:date="2024-06-17T16:19:00Z">
              <w:tcPr>
                <w:tcW w:w="2360" w:type="dxa"/>
                <w:gridSpan w:val="2"/>
                <w:tcBorders>
                  <w:top w:val="nil"/>
                  <w:left w:val="nil"/>
                  <w:bottom w:val="single" w:sz="4" w:space="0" w:color="auto"/>
                  <w:right w:val="single" w:sz="4" w:space="0" w:color="auto"/>
                </w:tcBorders>
                <w:shd w:val="clear" w:color="auto" w:fill="auto"/>
                <w:hideMark/>
              </w:tcPr>
            </w:tcPrChange>
          </w:tcPr>
          <w:p w14:paraId="11245CC6" w14:textId="77777777" w:rsidR="00563C82" w:rsidRPr="00563C82" w:rsidRDefault="00563C82" w:rsidP="00563C82">
            <w:pPr>
              <w:spacing w:after="0"/>
              <w:rPr>
                <w:ins w:id="630" w:author="Keith Jones (ESO)" w:date="2024-06-17T16:18:00Z"/>
                <w:rFonts w:ascii="Calibri" w:hAnsi="Calibri" w:cs="Calibri"/>
                <w:sz w:val="22"/>
                <w:szCs w:val="22"/>
                <w:lang w:eastAsia="en-GB"/>
              </w:rPr>
            </w:pPr>
            <w:ins w:id="631" w:author="Keith Jones (ESO)" w:date="2024-06-17T16:18:00Z">
              <w:r w:rsidRPr="00563C82">
                <w:rPr>
                  <w:rFonts w:ascii="Calibri" w:hAnsi="Calibri" w:cs="Calibri"/>
                  <w:sz w:val="22"/>
                  <w:szCs w:val="22"/>
                  <w:lang w:eastAsia="en-GB"/>
                </w:rPr>
                <w:t xml:space="preserve">Plan Optimisation </w:t>
              </w:r>
            </w:ins>
          </w:p>
        </w:tc>
        <w:tc>
          <w:tcPr>
            <w:tcW w:w="1048" w:type="dxa"/>
            <w:tcBorders>
              <w:top w:val="nil"/>
              <w:left w:val="nil"/>
              <w:bottom w:val="single" w:sz="4" w:space="0" w:color="auto"/>
              <w:right w:val="single" w:sz="4" w:space="0" w:color="auto"/>
            </w:tcBorders>
            <w:shd w:val="clear" w:color="auto" w:fill="auto"/>
            <w:hideMark/>
            <w:tcPrChange w:id="632" w:author="Keith Jones (ESO)" w:date="2024-06-17T16:19:00Z">
              <w:tcPr>
                <w:tcW w:w="1520" w:type="dxa"/>
                <w:gridSpan w:val="2"/>
                <w:tcBorders>
                  <w:top w:val="nil"/>
                  <w:left w:val="nil"/>
                  <w:bottom w:val="single" w:sz="4" w:space="0" w:color="auto"/>
                  <w:right w:val="single" w:sz="4" w:space="0" w:color="auto"/>
                </w:tcBorders>
                <w:shd w:val="clear" w:color="auto" w:fill="auto"/>
                <w:hideMark/>
              </w:tcPr>
            </w:tcPrChange>
          </w:tcPr>
          <w:p w14:paraId="3B07D4FF" w14:textId="77777777" w:rsidR="00563C82" w:rsidRPr="00563C82" w:rsidRDefault="00563C82" w:rsidP="00563C82">
            <w:pPr>
              <w:spacing w:after="0"/>
              <w:rPr>
                <w:ins w:id="633" w:author="Keith Jones (ESO)" w:date="2024-06-17T16:18:00Z"/>
                <w:rFonts w:ascii="Calibri" w:hAnsi="Calibri" w:cs="Calibri"/>
                <w:sz w:val="22"/>
                <w:szCs w:val="22"/>
                <w:lang w:eastAsia="en-GB"/>
              </w:rPr>
            </w:pPr>
            <w:ins w:id="634"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635" w:author="Keith Jones (ESO)" w:date="2024-06-17T16:19:00Z">
              <w:tcPr>
                <w:tcW w:w="9680" w:type="dxa"/>
                <w:gridSpan w:val="2"/>
                <w:tcBorders>
                  <w:top w:val="nil"/>
                  <w:left w:val="nil"/>
                  <w:bottom w:val="single" w:sz="4" w:space="0" w:color="auto"/>
                  <w:right w:val="single" w:sz="8" w:space="0" w:color="auto"/>
                </w:tcBorders>
                <w:shd w:val="clear" w:color="auto" w:fill="auto"/>
                <w:hideMark/>
              </w:tcPr>
            </w:tcPrChange>
          </w:tcPr>
          <w:p w14:paraId="368315E6" w14:textId="77777777" w:rsidR="00563C82" w:rsidRPr="00563C82" w:rsidRDefault="00563C82" w:rsidP="00563C82">
            <w:pPr>
              <w:spacing w:after="0"/>
              <w:rPr>
                <w:ins w:id="636" w:author="Keith Jones (ESO)" w:date="2024-06-17T16:18:00Z"/>
                <w:rFonts w:ascii="Calibri" w:hAnsi="Calibri" w:cs="Calibri"/>
                <w:sz w:val="22"/>
                <w:szCs w:val="22"/>
                <w:lang w:eastAsia="en-GB"/>
              </w:rPr>
            </w:pPr>
            <w:ins w:id="637" w:author="Keith Jones (ESO)" w:date="2024-06-17T16:18:00Z">
              <w:r w:rsidRPr="00563C82">
                <w:rPr>
                  <w:rFonts w:ascii="Calibri" w:hAnsi="Calibri" w:cs="Calibri"/>
                  <w:sz w:val="22"/>
                  <w:szCs w:val="22"/>
                  <w:lang w:eastAsia="en-GB"/>
                </w:rPr>
                <w:t>Outage bundling only. a) Placing additional work into an existing booking or b) adding new, shorter duration “child” bookings within a “parent’s” outage window should both be considered as “bundling work”  Additional work that requires additional assets out of service that were not previously in the outage plan should be assigned G: New work</w:t>
              </w:r>
            </w:ins>
          </w:p>
        </w:tc>
      </w:tr>
      <w:tr w:rsidR="00563C82" w:rsidRPr="00563C82" w14:paraId="7D2F6B17" w14:textId="77777777" w:rsidTr="00D046D0">
        <w:trPr>
          <w:trHeight w:val="301"/>
          <w:ins w:id="638" w:author="Keith Jones (ESO)" w:date="2024-06-17T16:18:00Z"/>
          <w:trPrChange w:id="639" w:author="Keith Jones (ESO)" w:date="2024-06-18T11:18:00Z">
            <w:trPr>
              <w:trHeight w:val="300"/>
            </w:trPr>
          </w:trPrChange>
        </w:trPr>
        <w:tc>
          <w:tcPr>
            <w:tcW w:w="684" w:type="dxa"/>
            <w:tcBorders>
              <w:top w:val="nil"/>
              <w:left w:val="single" w:sz="8" w:space="0" w:color="auto"/>
              <w:bottom w:val="single" w:sz="4" w:space="0" w:color="auto"/>
              <w:right w:val="single" w:sz="4" w:space="0" w:color="auto"/>
            </w:tcBorders>
            <w:shd w:val="clear" w:color="auto" w:fill="auto"/>
            <w:hideMark/>
            <w:tcPrChange w:id="640"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411D8E96" w14:textId="77777777" w:rsidR="00563C82" w:rsidRPr="00563C82" w:rsidRDefault="00563C82" w:rsidP="00563C82">
            <w:pPr>
              <w:spacing w:after="0"/>
              <w:rPr>
                <w:ins w:id="641" w:author="Keith Jones (ESO)" w:date="2024-06-17T16:18:00Z"/>
                <w:rFonts w:ascii="Calibri" w:hAnsi="Calibri" w:cs="Calibri"/>
                <w:sz w:val="22"/>
                <w:szCs w:val="22"/>
                <w:lang w:eastAsia="en-GB"/>
              </w:rPr>
            </w:pPr>
            <w:ins w:id="642" w:author="Keith Jones (ESO)" w:date="2024-06-17T16:18:00Z">
              <w:r w:rsidRPr="00563C82">
                <w:rPr>
                  <w:rFonts w:ascii="Calibri" w:hAnsi="Calibri" w:cs="Calibri"/>
                  <w:sz w:val="22"/>
                  <w:szCs w:val="22"/>
                  <w:lang w:eastAsia="en-GB"/>
                </w:rPr>
                <w:t>O</w:t>
              </w:r>
            </w:ins>
          </w:p>
        </w:tc>
        <w:tc>
          <w:tcPr>
            <w:tcW w:w="1588" w:type="dxa"/>
            <w:tcBorders>
              <w:top w:val="nil"/>
              <w:left w:val="nil"/>
              <w:bottom w:val="single" w:sz="4" w:space="0" w:color="auto"/>
              <w:right w:val="single" w:sz="4" w:space="0" w:color="auto"/>
            </w:tcBorders>
            <w:shd w:val="clear" w:color="auto" w:fill="auto"/>
            <w:hideMark/>
            <w:tcPrChange w:id="643" w:author="Keith Jones (ESO)" w:date="2024-06-18T11:18:00Z">
              <w:tcPr>
                <w:tcW w:w="2360" w:type="dxa"/>
                <w:gridSpan w:val="2"/>
                <w:tcBorders>
                  <w:top w:val="nil"/>
                  <w:left w:val="nil"/>
                  <w:bottom w:val="single" w:sz="4" w:space="0" w:color="auto"/>
                  <w:right w:val="single" w:sz="4" w:space="0" w:color="auto"/>
                </w:tcBorders>
                <w:shd w:val="clear" w:color="auto" w:fill="auto"/>
                <w:hideMark/>
              </w:tcPr>
            </w:tcPrChange>
          </w:tcPr>
          <w:p w14:paraId="25F3E5D6" w14:textId="77777777" w:rsidR="00563C82" w:rsidRPr="00563C82" w:rsidRDefault="00563C82" w:rsidP="00563C82">
            <w:pPr>
              <w:spacing w:after="0"/>
              <w:rPr>
                <w:ins w:id="644" w:author="Keith Jones (ESO)" w:date="2024-06-17T16:18:00Z"/>
                <w:rFonts w:ascii="Calibri" w:hAnsi="Calibri" w:cs="Calibri"/>
                <w:sz w:val="22"/>
                <w:szCs w:val="22"/>
                <w:lang w:eastAsia="en-GB"/>
              </w:rPr>
            </w:pPr>
            <w:ins w:id="645" w:author="Keith Jones (ESO)" w:date="2024-06-17T16:18:00Z">
              <w:r w:rsidRPr="00563C82">
                <w:rPr>
                  <w:rFonts w:ascii="Calibri" w:hAnsi="Calibri" w:cs="Calibri"/>
                  <w:sz w:val="22"/>
                  <w:szCs w:val="22"/>
                  <w:lang w:eastAsia="en-GB"/>
                </w:rPr>
                <w:t>Information Booking</w:t>
              </w:r>
            </w:ins>
          </w:p>
        </w:tc>
        <w:tc>
          <w:tcPr>
            <w:tcW w:w="1048" w:type="dxa"/>
            <w:tcBorders>
              <w:top w:val="nil"/>
              <w:left w:val="nil"/>
              <w:bottom w:val="single" w:sz="4" w:space="0" w:color="auto"/>
              <w:right w:val="single" w:sz="4" w:space="0" w:color="auto"/>
            </w:tcBorders>
            <w:shd w:val="clear" w:color="auto" w:fill="auto"/>
            <w:hideMark/>
            <w:tcPrChange w:id="646" w:author="Keith Jones (ESO)" w:date="2024-06-18T11:18:00Z">
              <w:tcPr>
                <w:tcW w:w="1520" w:type="dxa"/>
                <w:gridSpan w:val="2"/>
                <w:tcBorders>
                  <w:top w:val="nil"/>
                  <w:left w:val="nil"/>
                  <w:bottom w:val="single" w:sz="4" w:space="0" w:color="auto"/>
                  <w:right w:val="single" w:sz="4" w:space="0" w:color="auto"/>
                </w:tcBorders>
                <w:shd w:val="clear" w:color="auto" w:fill="auto"/>
                <w:hideMark/>
              </w:tcPr>
            </w:tcPrChange>
          </w:tcPr>
          <w:p w14:paraId="18C51850" w14:textId="77777777" w:rsidR="00563C82" w:rsidRPr="00563C82" w:rsidRDefault="00563C82" w:rsidP="00563C82">
            <w:pPr>
              <w:spacing w:after="0"/>
              <w:rPr>
                <w:ins w:id="647" w:author="Keith Jones (ESO)" w:date="2024-06-17T16:18:00Z"/>
                <w:rFonts w:ascii="Calibri" w:hAnsi="Calibri" w:cs="Calibri"/>
                <w:sz w:val="22"/>
                <w:szCs w:val="22"/>
                <w:lang w:eastAsia="en-GB"/>
              </w:rPr>
            </w:pPr>
            <w:ins w:id="648" w:author="Keith Jones (ESO)" w:date="2024-06-17T16:18:00Z">
              <w:r w:rsidRPr="00563C82">
                <w:rPr>
                  <w:rFonts w:ascii="Calibri" w:hAnsi="Calibri" w:cs="Calibri"/>
                  <w:sz w:val="22"/>
                  <w:szCs w:val="22"/>
                  <w:lang w:eastAsia="en-GB"/>
                </w:rPr>
                <w:t>F/U</w:t>
              </w:r>
            </w:ins>
          </w:p>
        </w:tc>
        <w:tc>
          <w:tcPr>
            <w:tcW w:w="6498" w:type="dxa"/>
            <w:tcBorders>
              <w:top w:val="nil"/>
              <w:left w:val="nil"/>
              <w:bottom w:val="single" w:sz="4" w:space="0" w:color="auto"/>
              <w:right w:val="single" w:sz="8" w:space="0" w:color="auto"/>
            </w:tcBorders>
            <w:shd w:val="clear" w:color="auto" w:fill="auto"/>
            <w:hideMark/>
            <w:tcPrChange w:id="649" w:author="Keith Jones (ESO)" w:date="2024-06-18T11:18:00Z">
              <w:tcPr>
                <w:tcW w:w="9680" w:type="dxa"/>
                <w:gridSpan w:val="2"/>
                <w:tcBorders>
                  <w:top w:val="nil"/>
                  <w:left w:val="nil"/>
                  <w:bottom w:val="single" w:sz="4" w:space="0" w:color="auto"/>
                  <w:right w:val="single" w:sz="8" w:space="0" w:color="auto"/>
                </w:tcBorders>
                <w:shd w:val="clear" w:color="auto" w:fill="auto"/>
                <w:hideMark/>
              </w:tcPr>
            </w:tcPrChange>
          </w:tcPr>
          <w:p w14:paraId="5C42792C" w14:textId="77777777" w:rsidR="00563C82" w:rsidRPr="00563C82" w:rsidRDefault="00563C82" w:rsidP="00563C82">
            <w:pPr>
              <w:spacing w:after="0"/>
              <w:rPr>
                <w:ins w:id="650" w:author="Keith Jones (ESO)" w:date="2024-06-17T16:18:00Z"/>
                <w:rFonts w:ascii="Calibri" w:hAnsi="Calibri" w:cs="Calibri"/>
                <w:sz w:val="22"/>
                <w:szCs w:val="22"/>
                <w:lang w:eastAsia="en-GB"/>
              </w:rPr>
            </w:pPr>
            <w:proofErr w:type="gramStart"/>
            <w:ins w:id="651" w:author="Keith Jones (ESO)" w:date="2024-06-17T16:18:00Z">
              <w:r w:rsidRPr="00563C82">
                <w:rPr>
                  <w:rFonts w:ascii="Calibri" w:hAnsi="Calibri" w:cs="Calibri"/>
                  <w:sz w:val="22"/>
                  <w:szCs w:val="22"/>
                  <w:lang w:eastAsia="en-GB"/>
                </w:rPr>
                <w:t>Non service</w:t>
              </w:r>
              <w:proofErr w:type="gramEnd"/>
              <w:r w:rsidRPr="00563C82">
                <w:rPr>
                  <w:rFonts w:ascii="Calibri" w:hAnsi="Calibri" w:cs="Calibri"/>
                  <w:sz w:val="22"/>
                  <w:szCs w:val="22"/>
                  <w:lang w:eastAsia="en-GB"/>
                </w:rPr>
                <w:t xml:space="preserve"> affecting or system re-configuration changes  such as HVSCC.</w:t>
              </w:r>
            </w:ins>
          </w:p>
        </w:tc>
      </w:tr>
      <w:tr w:rsidR="00563C82" w:rsidRPr="00563C82" w14:paraId="2A3C6738" w14:textId="77777777" w:rsidTr="00D046D0">
        <w:trPr>
          <w:trHeight w:val="301"/>
          <w:ins w:id="652" w:author="Keith Jones (ESO)" w:date="2024-06-17T16:18:00Z"/>
          <w:trPrChange w:id="653"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654"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1F2C56F4" w14:textId="77777777" w:rsidR="00563C82" w:rsidRPr="00563C82" w:rsidRDefault="00563C82" w:rsidP="00563C82">
            <w:pPr>
              <w:spacing w:after="0"/>
              <w:rPr>
                <w:ins w:id="655" w:author="Keith Jones (ESO)" w:date="2024-06-17T16:18:00Z"/>
                <w:rFonts w:ascii="Calibri" w:hAnsi="Calibri" w:cs="Calibri"/>
                <w:sz w:val="22"/>
                <w:szCs w:val="22"/>
                <w:lang w:eastAsia="en-GB"/>
              </w:rPr>
            </w:pPr>
            <w:ins w:id="656" w:author="Keith Jones (ESO)" w:date="2024-06-17T16:18:00Z">
              <w:r w:rsidRPr="00563C82">
                <w:rPr>
                  <w:rFonts w:ascii="Calibri" w:hAnsi="Calibri" w:cs="Calibri"/>
                  <w:sz w:val="22"/>
                  <w:szCs w:val="22"/>
                  <w:lang w:eastAsia="en-GB"/>
                </w:rPr>
                <w:t>P</w:t>
              </w:r>
            </w:ins>
          </w:p>
        </w:tc>
        <w:tc>
          <w:tcPr>
            <w:tcW w:w="1588" w:type="dxa"/>
            <w:tcBorders>
              <w:top w:val="single" w:sz="4" w:space="0" w:color="auto"/>
              <w:left w:val="nil"/>
              <w:bottom w:val="single" w:sz="4" w:space="0" w:color="auto"/>
              <w:right w:val="single" w:sz="4" w:space="0" w:color="auto"/>
            </w:tcBorders>
            <w:shd w:val="clear" w:color="auto" w:fill="auto"/>
            <w:hideMark/>
            <w:tcPrChange w:id="657" w:author="Keith Jones (ESO)" w:date="2024-06-18T11:18:00Z">
              <w:tcPr>
                <w:tcW w:w="2360" w:type="dxa"/>
                <w:gridSpan w:val="2"/>
                <w:tcBorders>
                  <w:top w:val="nil"/>
                  <w:left w:val="nil"/>
                  <w:bottom w:val="single" w:sz="4" w:space="0" w:color="auto"/>
                  <w:right w:val="single" w:sz="4" w:space="0" w:color="auto"/>
                </w:tcBorders>
                <w:shd w:val="clear" w:color="auto" w:fill="auto"/>
                <w:hideMark/>
              </w:tcPr>
            </w:tcPrChange>
          </w:tcPr>
          <w:p w14:paraId="0310A363" w14:textId="12DEF86B" w:rsidR="00563C82" w:rsidRPr="00563C82" w:rsidRDefault="00563C82" w:rsidP="00563C82">
            <w:pPr>
              <w:spacing w:after="0"/>
              <w:rPr>
                <w:ins w:id="658" w:author="Keith Jones (ESO)" w:date="2024-06-17T16:18:00Z"/>
                <w:rFonts w:ascii="Calibri" w:hAnsi="Calibri" w:cs="Calibri"/>
                <w:sz w:val="22"/>
                <w:szCs w:val="22"/>
                <w:lang w:eastAsia="en-GB"/>
              </w:rPr>
            </w:pPr>
            <w:ins w:id="659" w:author="Keith Jones (ESO)" w:date="2024-06-17T16:18:00Z">
              <w:del w:id="660" w:author="Keith Jones (NESO)" w:date="2024-12-13T09:11:00Z" w16du:dateUtc="2024-12-13T09:11:00Z">
                <w:r w:rsidRPr="00563C82" w:rsidDel="00473C2F">
                  <w:rPr>
                    <w:rFonts w:ascii="Calibri" w:hAnsi="Calibri" w:cs="Calibri"/>
                    <w:sz w:val="22"/>
                    <w:szCs w:val="22"/>
                    <w:lang w:eastAsia="en-GB"/>
                  </w:rPr>
                  <w:delText xml:space="preserve">NESO </w:delText>
                </w:r>
              </w:del>
            </w:ins>
            <w:ins w:id="661" w:author="Keith Jones (NESO)" w:date="2024-12-13T09:11:00Z" w16du:dateUtc="2024-12-13T09:11:00Z">
              <w:r w:rsidR="00473C2F">
                <w:rPr>
                  <w:rFonts w:ascii="Calibri" w:hAnsi="Calibri" w:cs="Calibri"/>
                  <w:sz w:val="22"/>
                  <w:szCs w:val="22"/>
                  <w:lang w:eastAsia="en-GB"/>
                </w:rPr>
                <w:t xml:space="preserve">The Company: </w:t>
              </w:r>
            </w:ins>
            <w:ins w:id="662" w:author="Keith Jones (ESO)" w:date="2024-06-17T16:18:00Z">
              <w:r w:rsidRPr="00563C82">
                <w:rPr>
                  <w:rFonts w:ascii="Calibri" w:hAnsi="Calibri" w:cs="Calibri"/>
                  <w:sz w:val="22"/>
                  <w:szCs w:val="22"/>
                  <w:lang w:eastAsia="en-GB"/>
                </w:rPr>
                <w:t>Economic</w:t>
              </w:r>
            </w:ins>
          </w:p>
        </w:tc>
        <w:tc>
          <w:tcPr>
            <w:tcW w:w="1048" w:type="dxa"/>
            <w:tcBorders>
              <w:top w:val="single" w:sz="4" w:space="0" w:color="auto"/>
              <w:left w:val="nil"/>
              <w:bottom w:val="single" w:sz="4" w:space="0" w:color="auto"/>
              <w:right w:val="single" w:sz="4" w:space="0" w:color="auto"/>
            </w:tcBorders>
            <w:shd w:val="clear" w:color="auto" w:fill="auto"/>
            <w:hideMark/>
            <w:tcPrChange w:id="663" w:author="Keith Jones (ESO)" w:date="2024-06-18T11:18:00Z">
              <w:tcPr>
                <w:tcW w:w="1520" w:type="dxa"/>
                <w:gridSpan w:val="2"/>
                <w:tcBorders>
                  <w:top w:val="nil"/>
                  <w:left w:val="nil"/>
                  <w:bottom w:val="single" w:sz="4" w:space="0" w:color="auto"/>
                  <w:right w:val="single" w:sz="4" w:space="0" w:color="auto"/>
                </w:tcBorders>
                <w:shd w:val="clear" w:color="auto" w:fill="auto"/>
                <w:hideMark/>
              </w:tcPr>
            </w:tcPrChange>
          </w:tcPr>
          <w:p w14:paraId="3058D127" w14:textId="77777777" w:rsidR="00563C82" w:rsidRPr="00563C82" w:rsidRDefault="00563C82" w:rsidP="00563C82">
            <w:pPr>
              <w:spacing w:after="0"/>
              <w:rPr>
                <w:ins w:id="664" w:author="Keith Jones (ESO)" w:date="2024-06-17T16:18:00Z"/>
                <w:rFonts w:ascii="Calibri" w:hAnsi="Calibri" w:cs="Calibri"/>
                <w:sz w:val="22"/>
                <w:szCs w:val="22"/>
                <w:lang w:eastAsia="en-GB"/>
              </w:rPr>
            </w:pPr>
            <w:ins w:id="665"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666" w:author="Keith Jones (ESO)" w:date="2024-06-18T11:18:00Z">
              <w:tcPr>
                <w:tcW w:w="9680" w:type="dxa"/>
                <w:gridSpan w:val="2"/>
                <w:tcBorders>
                  <w:top w:val="nil"/>
                  <w:left w:val="nil"/>
                  <w:bottom w:val="single" w:sz="4" w:space="0" w:color="auto"/>
                  <w:right w:val="single" w:sz="8" w:space="0" w:color="auto"/>
                </w:tcBorders>
                <w:shd w:val="clear" w:color="auto" w:fill="auto"/>
                <w:hideMark/>
              </w:tcPr>
            </w:tcPrChange>
          </w:tcPr>
          <w:p w14:paraId="5A5C83E2" w14:textId="2C75951A" w:rsidR="00563C82" w:rsidRPr="00563C82" w:rsidRDefault="00473C2F" w:rsidP="00563C82">
            <w:pPr>
              <w:spacing w:after="0"/>
              <w:rPr>
                <w:ins w:id="667" w:author="Keith Jones (ESO)" w:date="2024-06-17T16:18:00Z"/>
                <w:rFonts w:ascii="Calibri" w:hAnsi="Calibri" w:cs="Calibri"/>
                <w:sz w:val="22"/>
                <w:szCs w:val="22"/>
                <w:lang w:eastAsia="en-GB"/>
              </w:rPr>
            </w:pPr>
            <w:ins w:id="668" w:author="Keith Jones (NESO)" w:date="2024-12-13T09:12:00Z" w16du:dateUtc="2024-12-13T09:12:00Z">
              <w:r>
                <w:rPr>
                  <w:rFonts w:ascii="Calibri" w:hAnsi="Calibri" w:cs="Calibri"/>
                  <w:sz w:val="22"/>
                  <w:szCs w:val="22"/>
                  <w:lang w:eastAsia="en-GB"/>
                </w:rPr>
                <w:t xml:space="preserve">Change </w:t>
              </w:r>
            </w:ins>
            <w:ins w:id="669" w:author="Keith Jones (ESO)" w:date="2024-06-17T16:18:00Z">
              <w:del w:id="670" w:author="Keith Jones (NESO)" w:date="2024-12-13T09:12:00Z" w16du:dateUtc="2024-12-13T09:12:00Z">
                <w:r w:rsidR="00563C82" w:rsidRPr="00563C82" w:rsidDel="00473C2F">
                  <w:rPr>
                    <w:rFonts w:ascii="Calibri" w:hAnsi="Calibri" w:cs="Calibri"/>
                    <w:sz w:val="22"/>
                    <w:szCs w:val="22"/>
                    <w:lang w:eastAsia="en-GB"/>
                  </w:rPr>
                  <w:delText xml:space="preserve">NESO </w:delText>
                </w:r>
              </w:del>
              <w:r w:rsidR="00563C82" w:rsidRPr="00563C82">
                <w:rPr>
                  <w:rFonts w:ascii="Calibri" w:hAnsi="Calibri" w:cs="Calibri"/>
                  <w:sz w:val="22"/>
                  <w:szCs w:val="22"/>
                  <w:lang w:eastAsia="en-GB"/>
                </w:rPr>
                <w:t xml:space="preserve">initiated </w:t>
              </w:r>
              <w:del w:id="671" w:author="Keith Jones (NESO)" w:date="2024-12-13T09:12:00Z" w16du:dateUtc="2024-12-13T09:12:00Z">
                <w:r w:rsidR="00563C82" w:rsidRPr="00563C82" w:rsidDel="00473C2F">
                  <w:rPr>
                    <w:rFonts w:ascii="Calibri" w:hAnsi="Calibri" w:cs="Calibri"/>
                    <w:sz w:val="22"/>
                    <w:szCs w:val="22"/>
                    <w:lang w:eastAsia="en-GB"/>
                  </w:rPr>
                  <w:delText>change</w:delText>
                </w:r>
              </w:del>
            </w:ins>
            <w:ins w:id="672" w:author="Keith Jones (NESO)" w:date="2024-12-13T09:12:00Z" w16du:dateUtc="2024-12-13T09:12:00Z">
              <w:r>
                <w:rPr>
                  <w:rFonts w:ascii="Calibri" w:hAnsi="Calibri" w:cs="Calibri"/>
                  <w:sz w:val="22"/>
                  <w:szCs w:val="22"/>
                  <w:lang w:eastAsia="en-GB"/>
                </w:rPr>
                <w:t>by The Company</w:t>
              </w:r>
            </w:ins>
            <w:ins w:id="673" w:author="Keith Jones (ESO)" w:date="2024-06-17T16:18:00Z">
              <w:r w:rsidR="00563C82" w:rsidRPr="00563C82">
                <w:rPr>
                  <w:rFonts w:ascii="Calibri" w:hAnsi="Calibri" w:cs="Calibri"/>
                  <w:sz w:val="22"/>
                  <w:szCs w:val="22"/>
                  <w:lang w:eastAsia="en-GB"/>
                </w:rPr>
                <w:t xml:space="preserve"> to optimise system operation costs</w:t>
              </w:r>
            </w:ins>
          </w:p>
        </w:tc>
      </w:tr>
      <w:tr w:rsidR="00563C82" w:rsidRPr="00563C82" w14:paraId="3B64B3CE" w14:textId="77777777" w:rsidTr="00D046D0">
        <w:trPr>
          <w:trHeight w:val="301"/>
          <w:ins w:id="674" w:author="Keith Jones (ESO)" w:date="2024-06-17T16:18:00Z"/>
          <w:trPrChange w:id="675"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676"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6A509B52" w14:textId="77777777" w:rsidR="00563C82" w:rsidRPr="00563C82" w:rsidRDefault="00563C82" w:rsidP="00563C82">
            <w:pPr>
              <w:spacing w:after="0"/>
              <w:rPr>
                <w:ins w:id="677" w:author="Keith Jones (ESO)" w:date="2024-06-17T16:18:00Z"/>
                <w:rFonts w:ascii="Calibri" w:hAnsi="Calibri" w:cs="Calibri"/>
                <w:sz w:val="22"/>
                <w:szCs w:val="22"/>
                <w:lang w:eastAsia="en-GB"/>
              </w:rPr>
            </w:pPr>
            <w:ins w:id="678" w:author="Keith Jones (ESO)" w:date="2024-06-17T16:18:00Z">
              <w:r w:rsidRPr="00563C82">
                <w:rPr>
                  <w:rFonts w:ascii="Calibri" w:hAnsi="Calibri" w:cs="Calibri"/>
                  <w:sz w:val="22"/>
                  <w:szCs w:val="22"/>
                  <w:lang w:eastAsia="en-GB"/>
                </w:rPr>
                <w:t>Q</w:t>
              </w:r>
            </w:ins>
          </w:p>
        </w:tc>
        <w:tc>
          <w:tcPr>
            <w:tcW w:w="1588" w:type="dxa"/>
            <w:tcBorders>
              <w:top w:val="single" w:sz="4" w:space="0" w:color="auto"/>
              <w:left w:val="nil"/>
              <w:bottom w:val="single" w:sz="4" w:space="0" w:color="auto"/>
              <w:right w:val="single" w:sz="4" w:space="0" w:color="auto"/>
            </w:tcBorders>
            <w:shd w:val="clear" w:color="auto" w:fill="auto"/>
            <w:hideMark/>
            <w:tcPrChange w:id="679" w:author="Keith Jones (ESO)" w:date="2024-06-18T11:18:00Z">
              <w:tcPr>
                <w:tcW w:w="2360" w:type="dxa"/>
                <w:gridSpan w:val="2"/>
                <w:tcBorders>
                  <w:top w:val="nil"/>
                  <w:left w:val="nil"/>
                  <w:bottom w:val="single" w:sz="4" w:space="0" w:color="auto"/>
                  <w:right w:val="single" w:sz="4" w:space="0" w:color="auto"/>
                </w:tcBorders>
                <w:shd w:val="clear" w:color="auto" w:fill="auto"/>
                <w:hideMark/>
              </w:tcPr>
            </w:tcPrChange>
          </w:tcPr>
          <w:p w14:paraId="316379AC" w14:textId="0AC08131" w:rsidR="00563C82" w:rsidRPr="00563C82" w:rsidRDefault="00563C82" w:rsidP="00563C82">
            <w:pPr>
              <w:spacing w:after="0"/>
              <w:rPr>
                <w:ins w:id="680" w:author="Keith Jones (ESO)" w:date="2024-06-17T16:18:00Z"/>
                <w:rFonts w:ascii="Calibri" w:hAnsi="Calibri" w:cs="Calibri"/>
                <w:sz w:val="22"/>
                <w:szCs w:val="22"/>
                <w:lang w:eastAsia="en-GB"/>
              </w:rPr>
            </w:pPr>
            <w:ins w:id="681" w:author="Keith Jones (ESO)" w:date="2024-06-17T16:18:00Z">
              <w:del w:id="682" w:author="Keith Jones (NESO)" w:date="2024-12-13T09:11:00Z" w16du:dateUtc="2024-12-13T09:11:00Z">
                <w:r w:rsidRPr="00563C82" w:rsidDel="00473C2F">
                  <w:rPr>
                    <w:rFonts w:ascii="Calibri" w:hAnsi="Calibri" w:cs="Calibri"/>
                    <w:sz w:val="22"/>
                    <w:szCs w:val="22"/>
                    <w:lang w:eastAsia="en-GB"/>
                  </w:rPr>
                  <w:delText>NESO</w:delText>
                </w:r>
              </w:del>
            </w:ins>
            <w:ins w:id="683" w:author="Keith Jones (NESO)" w:date="2024-12-13T09:11:00Z" w16du:dateUtc="2024-12-13T09:11:00Z">
              <w:r w:rsidR="00473C2F">
                <w:rPr>
                  <w:rFonts w:ascii="Calibri" w:hAnsi="Calibri" w:cs="Calibri"/>
                  <w:sz w:val="22"/>
                  <w:szCs w:val="22"/>
                  <w:lang w:eastAsia="en-GB"/>
                </w:rPr>
                <w:t>The Company:</w:t>
              </w:r>
            </w:ins>
            <w:ins w:id="684" w:author="Keith Jones (ESO)" w:date="2024-06-17T16:18:00Z">
              <w:r w:rsidRPr="00563C82">
                <w:rPr>
                  <w:rFonts w:ascii="Calibri" w:hAnsi="Calibri" w:cs="Calibri"/>
                  <w:sz w:val="22"/>
                  <w:szCs w:val="22"/>
                  <w:lang w:eastAsia="en-GB"/>
                </w:rPr>
                <w:t xml:space="preserve"> Performance</w:t>
              </w:r>
            </w:ins>
          </w:p>
        </w:tc>
        <w:tc>
          <w:tcPr>
            <w:tcW w:w="1048" w:type="dxa"/>
            <w:tcBorders>
              <w:top w:val="single" w:sz="4" w:space="0" w:color="auto"/>
              <w:left w:val="nil"/>
              <w:bottom w:val="single" w:sz="4" w:space="0" w:color="auto"/>
              <w:right w:val="single" w:sz="4" w:space="0" w:color="auto"/>
            </w:tcBorders>
            <w:shd w:val="clear" w:color="auto" w:fill="auto"/>
            <w:hideMark/>
            <w:tcPrChange w:id="685" w:author="Keith Jones (ESO)" w:date="2024-06-18T11:18:00Z">
              <w:tcPr>
                <w:tcW w:w="1520" w:type="dxa"/>
                <w:gridSpan w:val="2"/>
                <w:tcBorders>
                  <w:top w:val="nil"/>
                  <w:left w:val="nil"/>
                  <w:bottom w:val="single" w:sz="4" w:space="0" w:color="auto"/>
                  <w:right w:val="single" w:sz="4" w:space="0" w:color="auto"/>
                </w:tcBorders>
                <w:shd w:val="clear" w:color="auto" w:fill="auto"/>
                <w:hideMark/>
              </w:tcPr>
            </w:tcPrChange>
          </w:tcPr>
          <w:p w14:paraId="503F9001" w14:textId="77777777" w:rsidR="00563C82" w:rsidRPr="00563C82" w:rsidRDefault="00563C82" w:rsidP="00563C82">
            <w:pPr>
              <w:spacing w:after="0"/>
              <w:rPr>
                <w:ins w:id="686" w:author="Keith Jones (ESO)" w:date="2024-06-17T16:18:00Z"/>
                <w:rFonts w:ascii="Calibri" w:hAnsi="Calibri" w:cs="Calibri"/>
                <w:sz w:val="22"/>
                <w:szCs w:val="22"/>
                <w:lang w:eastAsia="en-GB"/>
              </w:rPr>
            </w:pPr>
            <w:ins w:id="687"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688" w:author="Keith Jones (ESO)" w:date="2024-06-18T11:18:00Z">
              <w:tcPr>
                <w:tcW w:w="9680" w:type="dxa"/>
                <w:gridSpan w:val="2"/>
                <w:tcBorders>
                  <w:top w:val="nil"/>
                  <w:left w:val="nil"/>
                  <w:bottom w:val="single" w:sz="4" w:space="0" w:color="auto"/>
                  <w:right w:val="single" w:sz="8" w:space="0" w:color="auto"/>
                </w:tcBorders>
                <w:shd w:val="clear" w:color="auto" w:fill="auto"/>
                <w:hideMark/>
              </w:tcPr>
            </w:tcPrChange>
          </w:tcPr>
          <w:p w14:paraId="31844C02" w14:textId="53FB9EC4" w:rsidR="00563C82" w:rsidRPr="00563C82" w:rsidRDefault="00563C82" w:rsidP="00563C82">
            <w:pPr>
              <w:spacing w:after="0"/>
              <w:rPr>
                <w:ins w:id="689" w:author="Keith Jones (ESO)" w:date="2024-06-17T16:18:00Z"/>
                <w:rFonts w:ascii="Calibri" w:hAnsi="Calibri" w:cs="Calibri"/>
                <w:sz w:val="22"/>
                <w:szCs w:val="22"/>
                <w:lang w:eastAsia="en-GB"/>
              </w:rPr>
            </w:pPr>
            <w:ins w:id="690" w:author="Keith Jones (ESO)" w:date="2024-06-17T16:18:00Z">
              <w:del w:id="691" w:author="Keith Jones (NESO)" w:date="2024-12-13T09:12:00Z" w16du:dateUtc="2024-12-13T09:12:00Z">
                <w:r w:rsidRPr="00563C82" w:rsidDel="00473C2F">
                  <w:rPr>
                    <w:rFonts w:ascii="Calibri" w:hAnsi="Calibri" w:cs="Calibri"/>
                    <w:sz w:val="22"/>
                    <w:szCs w:val="22"/>
                    <w:lang w:eastAsia="en-GB"/>
                  </w:rPr>
                  <w:delText>NESO</w:delText>
                </w:r>
              </w:del>
            </w:ins>
            <w:ins w:id="692" w:author="Keith Jones (NESO)" w:date="2024-12-13T09:12:00Z" w16du:dateUtc="2024-12-13T09:12:00Z">
              <w:r w:rsidR="00473C2F">
                <w:rPr>
                  <w:rFonts w:ascii="Calibri" w:hAnsi="Calibri" w:cs="Calibri"/>
                  <w:sz w:val="22"/>
                  <w:szCs w:val="22"/>
                  <w:lang w:eastAsia="en-GB"/>
                </w:rPr>
                <w:t>Change</w:t>
              </w:r>
            </w:ins>
            <w:ins w:id="693" w:author="Keith Jones (ESO)" w:date="2024-06-17T16:18:00Z">
              <w:r w:rsidRPr="00563C82">
                <w:rPr>
                  <w:rFonts w:ascii="Calibri" w:hAnsi="Calibri" w:cs="Calibri"/>
                  <w:sz w:val="22"/>
                  <w:szCs w:val="22"/>
                  <w:lang w:eastAsia="en-GB"/>
                </w:rPr>
                <w:t xml:space="preserve"> initiated </w:t>
              </w:r>
              <w:del w:id="694" w:author="Keith Jones (NESO)" w:date="2024-12-13T09:12:00Z" w16du:dateUtc="2024-12-13T09:12:00Z">
                <w:r w:rsidRPr="00563C82" w:rsidDel="00473C2F">
                  <w:rPr>
                    <w:rFonts w:ascii="Calibri" w:hAnsi="Calibri" w:cs="Calibri"/>
                    <w:sz w:val="22"/>
                    <w:szCs w:val="22"/>
                    <w:lang w:eastAsia="en-GB"/>
                  </w:rPr>
                  <w:delText>change</w:delText>
                </w:r>
              </w:del>
            </w:ins>
            <w:ins w:id="695" w:author="Keith Jones (NESO)" w:date="2024-12-13T09:12:00Z" w16du:dateUtc="2024-12-13T09:12:00Z">
              <w:r w:rsidR="00473C2F">
                <w:rPr>
                  <w:rFonts w:ascii="Calibri" w:hAnsi="Calibri" w:cs="Calibri"/>
                  <w:sz w:val="22"/>
                  <w:szCs w:val="22"/>
                  <w:lang w:eastAsia="en-GB"/>
                </w:rPr>
                <w:t>by The Company</w:t>
              </w:r>
            </w:ins>
            <w:ins w:id="696" w:author="Keith Jones (ESO)" w:date="2024-06-17T16:18:00Z">
              <w:r w:rsidRPr="00563C82">
                <w:rPr>
                  <w:rFonts w:ascii="Calibri" w:hAnsi="Calibri" w:cs="Calibri"/>
                  <w:sz w:val="22"/>
                  <w:szCs w:val="22"/>
                  <w:lang w:eastAsia="en-GB"/>
                </w:rPr>
                <w:t xml:space="preserve"> due to oversight or error in </w:t>
              </w:r>
              <w:del w:id="697" w:author="Keith Jones (NESO)" w:date="2024-12-13T09:12:00Z" w16du:dateUtc="2024-12-13T09:12:00Z">
                <w:r w:rsidRPr="00563C82" w:rsidDel="00473C2F">
                  <w:rPr>
                    <w:rFonts w:ascii="Calibri" w:hAnsi="Calibri" w:cs="Calibri"/>
                    <w:sz w:val="22"/>
                    <w:szCs w:val="22"/>
                    <w:lang w:eastAsia="en-GB"/>
                  </w:rPr>
                  <w:delText>NESO</w:delText>
                </w:r>
              </w:del>
            </w:ins>
            <w:ins w:id="698" w:author="Keith Jones (NESO)" w:date="2024-12-13T09:12:00Z" w16du:dateUtc="2024-12-13T09:12:00Z">
              <w:r w:rsidR="00473C2F">
                <w:rPr>
                  <w:rFonts w:ascii="Calibri" w:hAnsi="Calibri" w:cs="Calibri"/>
                  <w:sz w:val="22"/>
                  <w:szCs w:val="22"/>
                  <w:lang w:eastAsia="en-GB"/>
                </w:rPr>
                <w:t>The Company</w:t>
              </w:r>
            </w:ins>
            <w:ins w:id="699" w:author="Keith Jones (ESO)" w:date="2024-06-17T16:18:00Z">
              <w:r w:rsidRPr="00563C82">
                <w:rPr>
                  <w:rFonts w:ascii="Calibri" w:hAnsi="Calibri" w:cs="Calibri"/>
                  <w:sz w:val="22"/>
                  <w:szCs w:val="22"/>
                  <w:lang w:eastAsia="en-GB"/>
                </w:rPr>
                <w:t xml:space="preserve">'s outage planning process </w:t>
              </w:r>
            </w:ins>
          </w:p>
        </w:tc>
      </w:tr>
      <w:tr w:rsidR="00563C82" w:rsidRPr="00563C82" w14:paraId="3165F48C" w14:textId="77777777" w:rsidTr="00D046D0">
        <w:trPr>
          <w:trHeight w:val="301"/>
          <w:ins w:id="700" w:author="Keith Jones (ESO)" w:date="2024-06-17T16:18:00Z"/>
          <w:trPrChange w:id="701" w:author="Keith Jones (ESO)" w:date="2024-06-18T11:18:00Z">
            <w:trPr>
              <w:trHeight w:val="300"/>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702" w:author="Keith Jones (ESO)" w:date="2024-06-18T11:18:00Z">
              <w:tcPr>
                <w:tcW w:w="1020" w:type="dxa"/>
                <w:tcBorders>
                  <w:top w:val="nil"/>
                  <w:left w:val="single" w:sz="8" w:space="0" w:color="auto"/>
                  <w:bottom w:val="single" w:sz="4" w:space="0" w:color="auto"/>
                  <w:right w:val="single" w:sz="4" w:space="0" w:color="auto"/>
                </w:tcBorders>
                <w:shd w:val="clear" w:color="auto" w:fill="auto"/>
                <w:hideMark/>
              </w:tcPr>
            </w:tcPrChange>
          </w:tcPr>
          <w:p w14:paraId="2152BFD4" w14:textId="77777777" w:rsidR="00563C82" w:rsidRPr="00563C82" w:rsidRDefault="00563C82" w:rsidP="00563C82">
            <w:pPr>
              <w:spacing w:after="0"/>
              <w:rPr>
                <w:ins w:id="703" w:author="Keith Jones (ESO)" w:date="2024-06-17T16:18:00Z"/>
                <w:rFonts w:ascii="Calibri" w:hAnsi="Calibri" w:cs="Calibri"/>
                <w:sz w:val="22"/>
                <w:szCs w:val="22"/>
                <w:lang w:eastAsia="en-GB"/>
              </w:rPr>
            </w:pPr>
            <w:ins w:id="704" w:author="Keith Jones (ESO)" w:date="2024-06-17T16:18:00Z">
              <w:r w:rsidRPr="00563C82">
                <w:rPr>
                  <w:rFonts w:ascii="Calibri" w:hAnsi="Calibri" w:cs="Calibri"/>
                  <w:sz w:val="22"/>
                  <w:szCs w:val="22"/>
                  <w:lang w:eastAsia="en-GB"/>
                </w:rPr>
                <w:t>R</w:t>
              </w:r>
            </w:ins>
          </w:p>
        </w:tc>
        <w:tc>
          <w:tcPr>
            <w:tcW w:w="1588" w:type="dxa"/>
            <w:tcBorders>
              <w:top w:val="single" w:sz="4" w:space="0" w:color="auto"/>
              <w:left w:val="nil"/>
              <w:bottom w:val="single" w:sz="4" w:space="0" w:color="auto"/>
              <w:right w:val="single" w:sz="4" w:space="0" w:color="auto"/>
            </w:tcBorders>
            <w:shd w:val="clear" w:color="auto" w:fill="auto"/>
            <w:hideMark/>
            <w:tcPrChange w:id="705" w:author="Keith Jones (ESO)" w:date="2024-06-18T11:18:00Z">
              <w:tcPr>
                <w:tcW w:w="2360" w:type="dxa"/>
                <w:gridSpan w:val="2"/>
                <w:tcBorders>
                  <w:top w:val="nil"/>
                  <w:left w:val="nil"/>
                  <w:bottom w:val="single" w:sz="4" w:space="0" w:color="auto"/>
                  <w:right w:val="single" w:sz="4" w:space="0" w:color="auto"/>
                </w:tcBorders>
                <w:shd w:val="clear" w:color="auto" w:fill="auto"/>
                <w:hideMark/>
              </w:tcPr>
            </w:tcPrChange>
          </w:tcPr>
          <w:p w14:paraId="7E95E142" w14:textId="2536BA39" w:rsidR="00563C82" w:rsidRPr="00563C82" w:rsidRDefault="00563C82" w:rsidP="00563C82">
            <w:pPr>
              <w:spacing w:after="0"/>
              <w:rPr>
                <w:ins w:id="706" w:author="Keith Jones (ESO)" w:date="2024-06-17T16:18:00Z"/>
                <w:rFonts w:ascii="Calibri" w:hAnsi="Calibri" w:cs="Calibri"/>
                <w:sz w:val="22"/>
                <w:szCs w:val="22"/>
                <w:lang w:eastAsia="en-GB"/>
              </w:rPr>
            </w:pPr>
            <w:ins w:id="707" w:author="Keith Jones (ESO)" w:date="2024-06-17T16:18:00Z">
              <w:del w:id="708" w:author="Keith Jones (NESO)" w:date="2024-12-13T09:11:00Z" w16du:dateUtc="2024-12-13T09:11:00Z">
                <w:r w:rsidRPr="00563C82" w:rsidDel="00473C2F">
                  <w:rPr>
                    <w:rFonts w:ascii="Calibri" w:hAnsi="Calibri" w:cs="Calibri"/>
                    <w:sz w:val="22"/>
                    <w:szCs w:val="22"/>
                    <w:lang w:eastAsia="en-GB"/>
                  </w:rPr>
                  <w:delText>NESO</w:delText>
                </w:r>
              </w:del>
            </w:ins>
            <w:ins w:id="709" w:author="Keith Jones (NESO)" w:date="2024-12-13T09:11:00Z" w16du:dateUtc="2024-12-13T09:11:00Z">
              <w:r w:rsidR="00473C2F">
                <w:rPr>
                  <w:rFonts w:ascii="Calibri" w:hAnsi="Calibri" w:cs="Calibri"/>
                  <w:sz w:val="22"/>
                  <w:szCs w:val="22"/>
                  <w:lang w:eastAsia="en-GB"/>
                </w:rPr>
                <w:t>The Company:</w:t>
              </w:r>
            </w:ins>
            <w:ins w:id="710" w:author="Keith Jones (ESO)" w:date="2024-06-17T16:18:00Z">
              <w:r w:rsidRPr="00563C82">
                <w:rPr>
                  <w:rFonts w:ascii="Calibri" w:hAnsi="Calibri" w:cs="Calibri"/>
                  <w:sz w:val="22"/>
                  <w:szCs w:val="22"/>
                  <w:lang w:eastAsia="en-GB"/>
                </w:rPr>
                <w:t xml:space="preserve"> System Security</w:t>
              </w:r>
            </w:ins>
          </w:p>
        </w:tc>
        <w:tc>
          <w:tcPr>
            <w:tcW w:w="1048" w:type="dxa"/>
            <w:tcBorders>
              <w:top w:val="single" w:sz="4" w:space="0" w:color="auto"/>
              <w:left w:val="nil"/>
              <w:bottom w:val="single" w:sz="4" w:space="0" w:color="auto"/>
              <w:right w:val="single" w:sz="4" w:space="0" w:color="auto"/>
            </w:tcBorders>
            <w:shd w:val="clear" w:color="auto" w:fill="auto"/>
            <w:hideMark/>
            <w:tcPrChange w:id="711" w:author="Keith Jones (ESO)" w:date="2024-06-18T11:18:00Z">
              <w:tcPr>
                <w:tcW w:w="1520" w:type="dxa"/>
                <w:gridSpan w:val="2"/>
                <w:tcBorders>
                  <w:top w:val="nil"/>
                  <w:left w:val="nil"/>
                  <w:bottom w:val="single" w:sz="4" w:space="0" w:color="auto"/>
                  <w:right w:val="single" w:sz="4" w:space="0" w:color="auto"/>
                </w:tcBorders>
                <w:shd w:val="clear" w:color="auto" w:fill="auto"/>
                <w:hideMark/>
              </w:tcPr>
            </w:tcPrChange>
          </w:tcPr>
          <w:p w14:paraId="56EF987C" w14:textId="77777777" w:rsidR="00563C82" w:rsidRPr="00563C82" w:rsidRDefault="00563C82" w:rsidP="00563C82">
            <w:pPr>
              <w:spacing w:after="0"/>
              <w:rPr>
                <w:ins w:id="712" w:author="Keith Jones (ESO)" w:date="2024-06-17T16:18:00Z"/>
                <w:rFonts w:ascii="Calibri" w:hAnsi="Calibri" w:cs="Calibri"/>
                <w:sz w:val="22"/>
                <w:szCs w:val="22"/>
                <w:lang w:eastAsia="en-GB"/>
              </w:rPr>
            </w:pPr>
            <w:ins w:id="713" w:author="Keith Jones (ESO)" w:date="2024-06-17T16:18:00Z">
              <w:r w:rsidRPr="00563C82">
                <w:rPr>
                  <w:rFonts w:ascii="Calibri" w:hAnsi="Calibri" w:cs="Calibri"/>
                  <w:sz w:val="22"/>
                  <w:szCs w:val="22"/>
                  <w:lang w:eastAsia="en-GB"/>
                </w:rPr>
                <w:t>F/U</w:t>
              </w:r>
            </w:ins>
          </w:p>
        </w:tc>
        <w:tc>
          <w:tcPr>
            <w:tcW w:w="6498" w:type="dxa"/>
            <w:tcBorders>
              <w:top w:val="single" w:sz="4" w:space="0" w:color="auto"/>
              <w:left w:val="nil"/>
              <w:bottom w:val="single" w:sz="4" w:space="0" w:color="auto"/>
              <w:right w:val="single" w:sz="4" w:space="0" w:color="auto"/>
            </w:tcBorders>
            <w:shd w:val="clear" w:color="auto" w:fill="auto"/>
            <w:hideMark/>
            <w:tcPrChange w:id="714" w:author="Keith Jones (ESO)" w:date="2024-06-18T11:18:00Z">
              <w:tcPr>
                <w:tcW w:w="9680" w:type="dxa"/>
                <w:gridSpan w:val="2"/>
                <w:tcBorders>
                  <w:top w:val="nil"/>
                  <w:left w:val="nil"/>
                  <w:bottom w:val="single" w:sz="4" w:space="0" w:color="auto"/>
                  <w:right w:val="single" w:sz="8" w:space="0" w:color="auto"/>
                </w:tcBorders>
                <w:shd w:val="clear" w:color="auto" w:fill="auto"/>
                <w:hideMark/>
              </w:tcPr>
            </w:tcPrChange>
          </w:tcPr>
          <w:p w14:paraId="40B9C276" w14:textId="4CF80626" w:rsidR="00563C82" w:rsidRPr="00563C82" w:rsidRDefault="00563C82" w:rsidP="00563C82">
            <w:pPr>
              <w:spacing w:after="0"/>
              <w:rPr>
                <w:ins w:id="715" w:author="Keith Jones (ESO)" w:date="2024-06-17T16:18:00Z"/>
                <w:rFonts w:ascii="Calibri" w:hAnsi="Calibri" w:cs="Calibri"/>
                <w:sz w:val="22"/>
                <w:szCs w:val="22"/>
                <w:lang w:eastAsia="en-GB"/>
              </w:rPr>
            </w:pPr>
            <w:ins w:id="716" w:author="Keith Jones (ESO)" w:date="2024-06-17T16:18:00Z">
              <w:del w:id="717" w:author="Keith Jones (NESO)" w:date="2024-12-13T09:13:00Z" w16du:dateUtc="2024-12-13T09:13:00Z">
                <w:r w:rsidRPr="00563C82" w:rsidDel="00473C2F">
                  <w:rPr>
                    <w:rFonts w:ascii="Calibri" w:hAnsi="Calibri" w:cs="Calibri"/>
                    <w:sz w:val="22"/>
                    <w:szCs w:val="22"/>
                    <w:lang w:eastAsia="en-GB"/>
                  </w:rPr>
                  <w:delText>NESO</w:delText>
                </w:r>
              </w:del>
            </w:ins>
            <w:ins w:id="718" w:author="Keith Jones (NESO)" w:date="2024-12-13T09:13:00Z" w16du:dateUtc="2024-12-13T09:13:00Z">
              <w:r w:rsidR="00473C2F">
                <w:rPr>
                  <w:rFonts w:ascii="Calibri" w:hAnsi="Calibri" w:cs="Calibri"/>
                  <w:sz w:val="22"/>
                  <w:szCs w:val="22"/>
                  <w:lang w:eastAsia="en-GB"/>
                </w:rPr>
                <w:t>Change</w:t>
              </w:r>
            </w:ins>
            <w:ins w:id="719" w:author="Keith Jones (ESO)" w:date="2024-06-17T16:18:00Z">
              <w:r w:rsidRPr="00563C82">
                <w:rPr>
                  <w:rFonts w:ascii="Calibri" w:hAnsi="Calibri" w:cs="Calibri"/>
                  <w:sz w:val="22"/>
                  <w:szCs w:val="22"/>
                  <w:lang w:eastAsia="en-GB"/>
                </w:rPr>
                <w:t xml:space="preserve"> initiated </w:t>
              </w:r>
              <w:del w:id="720" w:author="Keith Jones (NESO)" w:date="2024-12-13T09:13:00Z" w16du:dateUtc="2024-12-13T09:13:00Z">
                <w:r w:rsidRPr="00563C82" w:rsidDel="00473C2F">
                  <w:rPr>
                    <w:rFonts w:ascii="Calibri" w:hAnsi="Calibri" w:cs="Calibri"/>
                    <w:sz w:val="22"/>
                    <w:szCs w:val="22"/>
                    <w:lang w:eastAsia="en-GB"/>
                  </w:rPr>
                  <w:delText>change</w:delText>
                </w:r>
              </w:del>
            </w:ins>
            <w:ins w:id="721" w:author="Keith Jones (NESO)" w:date="2024-12-13T09:13:00Z" w16du:dateUtc="2024-12-13T09:13:00Z">
              <w:r w:rsidR="00473C2F">
                <w:rPr>
                  <w:rFonts w:ascii="Calibri" w:hAnsi="Calibri" w:cs="Calibri"/>
                  <w:sz w:val="22"/>
                  <w:szCs w:val="22"/>
                  <w:lang w:eastAsia="en-GB"/>
                </w:rPr>
                <w:t>by The Company</w:t>
              </w:r>
            </w:ins>
            <w:ins w:id="722" w:author="Keith Jones (ESO)" w:date="2024-06-17T16:18:00Z">
              <w:r w:rsidRPr="00563C82">
                <w:rPr>
                  <w:rFonts w:ascii="Calibri" w:hAnsi="Calibri" w:cs="Calibri"/>
                  <w:sz w:val="22"/>
                  <w:szCs w:val="22"/>
                  <w:lang w:eastAsia="en-GB"/>
                </w:rPr>
                <w:t xml:space="preserve"> to manage risks to the security of the transmission system or </w:t>
              </w:r>
            </w:ins>
            <w:ins w:id="723" w:author="Keith Jones (NESO)" w:date="2024-12-13T09:15:00Z" w16du:dateUtc="2024-12-13T09:15:00Z">
              <w:r w:rsidR="00B47E06">
                <w:rPr>
                  <w:rFonts w:ascii="Calibri" w:hAnsi="Calibri" w:cs="Calibri"/>
                  <w:sz w:val="22"/>
                  <w:szCs w:val="22"/>
                  <w:lang w:eastAsia="en-GB"/>
                </w:rPr>
                <w:t xml:space="preserve">to </w:t>
              </w:r>
            </w:ins>
            <w:ins w:id="724" w:author="Keith Jones (ESO)" w:date="2024-06-17T16:18:00Z">
              <w:r w:rsidRPr="00563C82">
                <w:rPr>
                  <w:rFonts w:ascii="Calibri" w:hAnsi="Calibri" w:cs="Calibri"/>
                  <w:sz w:val="22"/>
                  <w:szCs w:val="22"/>
                  <w:lang w:eastAsia="en-GB"/>
                </w:rPr>
                <w:t>a User's system</w:t>
              </w:r>
              <w:del w:id="725" w:author="Keith Jones (NESO)" w:date="2024-12-13T09:15:00Z" w16du:dateUtc="2024-12-13T09:15:00Z">
                <w:r w:rsidRPr="00563C82" w:rsidDel="00B47E06">
                  <w:rPr>
                    <w:rFonts w:ascii="Calibri" w:hAnsi="Calibri" w:cs="Calibri"/>
                    <w:sz w:val="22"/>
                    <w:szCs w:val="22"/>
                    <w:lang w:eastAsia="en-GB"/>
                  </w:rPr>
                  <w:delText>”</w:delText>
                </w:r>
              </w:del>
            </w:ins>
          </w:p>
        </w:tc>
      </w:tr>
      <w:tr w:rsidR="00563C82" w:rsidRPr="00563C82" w14:paraId="5B4FFD41" w14:textId="77777777" w:rsidTr="00D046D0">
        <w:trPr>
          <w:trHeight w:val="618"/>
          <w:ins w:id="726" w:author="Keith Jones (ESO)" w:date="2024-06-17T16:18:00Z"/>
          <w:trPrChange w:id="727" w:author="Keith Jones (ESO)" w:date="2024-06-18T11:18:00Z">
            <w:trPr>
              <w:trHeight w:val="615"/>
            </w:trPr>
          </w:trPrChange>
        </w:trPr>
        <w:tc>
          <w:tcPr>
            <w:tcW w:w="684" w:type="dxa"/>
            <w:tcBorders>
              <w:top w:val="single" w:sz="4" w:space="0" w:color="auto"/>
              <w:left w:val="single" w:sz="4" w:space="0" w:color="auto"/>
              <w:bottom w:val="single" w:sz="4" w:space="0" w:color="auto"/>
              <w:right w:val="single" w:sz="4" w:space="0" w:color="auto"/>
            </w:tcBorders>
            <w:shd w:val="clear" w:color="auto" w:fill="auto"/>
            <w:hideMark/>
            <w:tcPrChange w:id="728" w:author="Keith Jones (ESO)" w:date="2024-06-18T11:18:00Z">
              <w:tcPr>
                <w:tcW w:w="1020" w:type="dxa"/>
                <w:tcBorders>
                  <w:top w:val="nil"/>
                  <w:left w:val="single" w:sz="8" w:space="0" w:color="auto"/>
                  <w:bottom w:val="single" w:sz="8" w:space="0" w:color="auto"/>
                  <w:right w:val="single" w:sz="4" w:space="0" w:color="auto"/>
                </w:tcBorders>
                <w:shd w:val="clear" w:color="auto" w:fill="auto"/>
                <w:hideMark/>
              </w:tcPr>
            </w:tcPrChange>
          </w:tcPr>
          <w:p w14:paraId="2F6363DF" w14:textId="77777777" w:rsidR="00563C82" w:rsidRPr="00563C82" w:rsidRDefault="00563C82" w:rsidP="00563C82">
            <w:pPr>
              <w:spacing w:after="0"/>
              <w:rPr>
                <w:ins w:id="729" w:author="Keith Jones (ESO)" w:date="2024-06-17T16:18:00Z"/>
                <w:rFonts w:ascii="Calibri" w:hAnsi="Calibri" w:cs="Calibri"/>
                <w:sz w:val="22"/>
                <w:szCs w:val="22"/>
                <w:lang w:eastAsia="en-GB"/>
              </w:rPr>
            </w:pPr>
            <w:ins w:id="730" w:author="Keith Jones (ESO)" w:date="2024-06-17T16:18:00Z">
              <w:r w:rsidRPr="00563C82">
                <w:rPr>
                  <w:rFonts w:ascii="Calibri" w:hAnsi="Calibri" w:cs="Calibri"/>
                  <w:sz w:val="22"/>
                  <w:szCs w:val="22"/>
                  <w:lang w:eastAsia="en-GB"/>
                </w:rPr>
                <w:t>S</w:t>
              </w:r>
            </w:ins>
          </w:p>
        </w:tc>
        <w:tc>
          <w:tcPr>
            <w:tcW w:w="1588" w:type="dxa"/>
            <w:tcBorders>
              <w:top w:val="single" w:sz="4" w:space="0" w:color="auto"/>
              <w:left w:val="nil"/>
              <w:bottom w:val="single" w:sz="4" w:space="0" w:color="auto"/>
              <w:right w:val="single" w:sz="4" w:space="0" w:color="auto"/>
            </w:tcBorders>
            <w:shd w:val="clear" w:color="auto" w:fill="auto"/>
            <w:hideMark/>
            <w:tcPrChange w:id="731" w:author="Keith Jones (ESO)" w:date="2024-06-18T11:18:00Z">
              <w:tcPr>
                <w:tcW w:w="2360" w:type="dxa"/>
                <w:gridSpan w:val="2"/>
                <w:tcBorders>
                  <w:top w:val="nil"/>
                  <w:left w:val="nil"/>
                  <w:bottom w:val="single" w:sz="8" w:space="0" w:color="auto"/>
                  <w:right w:val="single" w:sz="4" w:space="0" w:color="auto"/>
                </w:tcBorders>
                <w:shd w:val="clear" w:color="auto" w:fill="auto"/>
                <w:hideMark/>
              </w:tcPr>
            </w:tcPrChange>
          </w:tcPr>
          <w:p w14:paraId="12FB20A8" w14:textId="20618417" w:rsidR="00563C82" w:rsidRPr="00563C82" w:rsidRDefault="00563C82" w:rsidP="00563C82">
            <w:pPr>
              <w:spacing w:after="0"/>
              <w:rPr>
                <w:ins w:id="732" w:author="Keith Jones (ESO)" w:date="2024-06-17T16:18:00Z"/>
                <w:rFonts w:ascii="Calibri" w:hAnsi="Calibri" w:cs="Calibri"/>
                <w:sz w:val="22"/>
                <w:szCs w:val="22"/>
                <w:lang w:eastAsia="en-GB"/>
              </w:rPr>
            </w:pPr>
            <w:ins w:id="733" w:author="Keith Jones (ESO)" w:date="2024-06-17T16:18:00Z">
              <w:del w:id="734" w:author="Keith Jones (NESO)" w:date="2024-12-13T09:11:00Z" w16du:dateUtc="2024-12-13T09:11:00Z">
                <w:r w:rsidRPr="00563C82" w:rsidDel="00473C2F">
                  <w:rPr>
                    <w:rFonts w:ascii="Calibri" w:hAnsi="Calibri" w:cs="Calibri"/>
                    <w:sz w:val="22"/>
                    <w:szCs w:val="22"/>
                    <w:lang w:eastAsia="en-GB"/>
                  </w:rPr>
                  <w:delText>NESO</w:delText>
                </w:r>
              </w:del>
            </w:ins>
            <w:ins w:id="735" w:author="Keith Jones (NESO)" w:date="2024-12-13T09:11:00Z" w16du:dateUtc="2024-12-13T09:11:00Z">
              <w:r w:rsidR="00473C2F">
                <w:rPr>
                  <w:rFonts w:ascii="Calibri" w:hAnsi="Calibri" w:cs="Calibri"/>
                  <w:sz w:val="22"/>
                  <w:szCs w:val="22"/>
                  <w:lang w:eastAsia="en-GB"/>
                </w:rPr>
                <w:t>The Company:</w:t>
              </w:r>
            </w:ins>
            <w:ins w:id="736" w:author="Keith Jones (ESO)" w:date="2024-06-17T16:18:00Z">
              <w:r w:rsidRPr="00563C82">
                <w:rPr>
                  <w:rFonts w:ascii="Calibri" w:hAnsi="Calibri" w:cs="Calibri"/>
                  <w:sz w:val="22"/>
                  <w:szCs w:val="22"/>
                  <w:lang w:eastAsia="en-GB"/>
                </w:rPr>
                <w:t xml:space="preserve"> Long Term</w:t>
              </w:r>
            </w:ins>
          </w:p>
        </w:tc>
        <w:tc>
          <w:tcPr>
            <w:tcW w:w="1048" w:type="dxa"/>
            <w:tcBorders>
              <w:top w:val="single" w:sz="4" w:space="0" w:color="auto"/>
              <w:left w:val="nil"/>
              <w:bottom w:val="single" w:sz="4" w:space="0" w:color="auto"/>
              <w:right w:val="single" w:sz="4" w:space="0" w:color="auto"/>
            </w:tcBorders>
            <w:shd w:val="clear" w:color="auto" w:fill="auto"/>
            <w:hideMark/>
            <w:tcPrChange w:id="737" w:author="Keith Jones (ESO)" w:date="2024-06-18T11:18:00Z">
              <w:tcPr>
                <w:tcW w:w="1520" w:type="dxa"/>
                <w:gridSpan w:val="2"/>
                <w:tcBorders>
                  <w:top w:val="nil"/>
                  <w:left w:val="nil"/>
                  <w:bottom w:val="single" w:sz="8" w:space="0" w:color="auto"/>
                  <w:right w:val="single" w:sz="4" w:space="0" w:color="auto"/>
                </w:tcBorders>
                <w:shd w:val="clear" w:color="auto" w:fill="auto"/>
                <w:hideMark/>
              </w:tcPr>
            </w:tcPrChange>
          </w:tcPr>
          <w:p w14:paraId="47207AD0" w14:textId="40E8D5BE" w:rsidR="00563C82" w:rsidRPr="00563C82" w:rsidRDefault="00563C82" w:rsidP="00563C82">
            <w:pPr>
              <w:spacing w:after="0"/>
              <w:rPr>
                <w:ins w:id="738" w:author="Keith Jones (ESO)" w:date="2024-06-17T16:18:00Z"/>
                <w:rFonts w:ascii="Calibri" w:hAnsi="Calibri" w:cs="Calibri"/>
                <w:sz w:val="22"/>
                <w:szCs w:val="22"/>
                <w:lang w:eastAsia="en-GB"/>
              </w:rPr>
            </w:pPr>
            <w:ins w:id="739" w:author="Keith Jones (ESO)" w:date="2024-06-17T16:18:00Z">
              <w:del w:id="740" w:author="Keith Jones (NESO)" w:date="2024-12-13T09:14:00Z" w16du:dateUtc="2024-12-13T09:14:00Z">
                <w:r w:rsidRPr="00563C82" w:rsidDel="00B47E06">
                  <w:rPr>
                    <w:rFonts w:ascii="Calibri" w:hAnsi="Calibri" w:cs="Calibri"/>
                    <w:sz w:val="22"/>
                    <w:szCs w:val="22"/>
                    <w:lang w:eastAsia="en-GB"/>
                  </w:rPr>
                  <w:delText>F/U</w:delText>
                </w:r>
              </w:del>
            </w:ins>
            <w:ins w:id="741" w:author="Keith Jones (NESO)" w:date="2024-12-13T09:14:00Z" w16du:dateUtc="2024-12-13T09:14:00Z">
              <w:r w:rsidR="00B47E06">
                <w:rPr>
                  <w:rFonts w:ascii="Calibri" w:hAnsi="Calibri" w:cs="Calibri"/>
                  <w:sz w:val="22"/>
                  <w:szCs w:val="22"/>
                  <w:lang w:eastAsia="en-GB"/>
                </w:rPr>
                <w:t>Not Applicable</w:t>
              </w:r>
            </w:ins>
          </w:p>
        </w:tc>
        <w:tc>
          <w:tcPr>
            <w:tcW w:w="6498" w:type="dxa"/>
            <w:tcBorders>
              <w:top w:val="single" w:sz="4" w:space="0" w:color="auto"/>
              <w:left w:val="nil"/>
              <w:bottom w:val="single" w:sz="4" w:space="0" w:color="auto"/>
              <w:right w:val="single" w:sz="4" w:space="0" w:color="auto"/>
            </w:tcBorders>
            <w:shd w:val="clear" w:color="auto" w:fill="auto"/>
            <w:hideMark/>
            <w:tcPrChange w:id="742" w:author="Keith Jones (ESO)" w:date="2024-06-18T11:18:00Z">
              <w:tcPr>
                <w:tcW w:w="9680" w:type="dxa"/>
                <w:gridSpan w:val="2"/>
                <w:tcBorders>
                  <w:top w:val="nil"/>
                  <w:left w:val="nil"/>
                  <w:bottom w:val="single" w:sz="8" w:space="0" w:color="auto"/>
                  <w:right w:val="single" w:sz="8" w:space="0" w:color="auto"/>
                </w:tcBorders>
                <w:shd w:val="clear" w:color="auto" w:fill="auto"/>
                <w:hideMark/>
              </w:tcPr>
            </w:tcPrChange>
          </w:tcPr>
          <w:p w14:paraId="441456BA" w14:textId="5FB0DDCE" w:rsidR="00563C82" w:rsidRPr="00563C82" w:rsidRDefault="00563C82" w:rsidP="00563C82">
            <w:pPr>
              <w:spacing w:after="0"/>
              <w:rPr>
                <w:ins w:id="743" w:author="Keith Jones (ESO)" w:date="2024-06-17T16:18:00Z"/>
                <w:rFonts w:ascii="Calibri" w:hAnsi="Calibri" w:cs="Calibri"/>
                <w:sz w:val="22"/>
                <w:szCs w:val="22"/>
                <w:lang w:eastAsia="en-GB"/>
              </w:rPr>
            </w:pPr>
            <w:ins w:id="744" w:author="Keith Jones (ESO)" w:date="2024-06-17T16:18:00Z">
              <w:r w:rsidRPr="00563C82">
                <w:rPr>
                  <w:rFonts w:ascii="Calibri" w:hAnsi="Calibri" w:cs="Calibri"/>
                  <w:sz w:val="22"/>
                  <w:szCs w:val="22"/>
                  <w:lang w:eastAsia="en-GB"/>
                </w:rPr>
                <w:t xml:space="preserve">Assigned to Year Ahead outages agreed by </w:t>
              </w:r>
              <w:del w:id="745" w:author="Keith Jones (NESO)" w:date="2024-12-13T09:14:00Z" w16du:dateUtc="2024-12-13T09:14:00Z">
                <w:r w:rsidRPr="00563C82" w:rsidDel="00B47E06">
                  <w:rPr>
                    <w:rFonts w:ascii="Calibri" w:hAnsi="Calibri" w:cs="Calibri"/>
                    <w:sz w:val="22"/>
                    <w:szCs w:val="22"/>
                    <w:lang w:eastAsia="en-GB"/>
                  </w:rPr>
                  <w:delText>the NESO</w:delText>
                </w:r>
              </w:del>
            </w:ins>
            <w:ins w:id="746" w:author="Keith Jones (NESO)" w:date="2024-12-13T09:14:00Z" w16du:dateUtc="2024-12-13T09:14:00Z">
              <w:r w:rsidR="00B47E06">
                <w:rPr>
                  <w:rFonts w:ascii="Calibri" w:hAnsi="Calibri" w:cs="Calibri"/>
                  <w:sz w:val="22"/>
                  <w:szCs w:val="22"/>
                  <w:lang w:eastAsia="en-GB"/>
                </w:rPr>
                <w:t>The Company’s</w:t>
              </w:r>
            </w:ins>
            <w:ins w:id="747" w:author="Keith Jones (ESO)" w:date="2024-06-17T16:18:00Z">
              <w:r w:rsidRPr="00563C82">
                <w:rPr>
                  <w:rFonts w:ascii="Calibri" w:hAnsi="Calibri" w:cs="Calibri"/>
                  <w:sz w:val="22"/>
                  <w:szCs w:val="22"/>
                  <w:lang w:eastAsia="en-GB"/>
                </w:rPr>
                <w:t xml:space="preserve"> Long Term planning team prior to week 49 of Year Ahead</w:t>
              </w:r>
            </w:ins>
            <w:ins w:id="748" w:author="Keith Jones (NESO)" w:date="2024-12-13T09:15:00Z" w16du:dateUtc="2024-12-13T09:15:00Z">
              <w:r w:rsidR="00B47E06">
                <w:rPr>
                  <w:rFonts w:ascii="Calibri" w:hAnsi="Calibri" w:cs="Calibri"/>
                  <w:sz w:val="22"/>
                  <w:szCs w:val="22"/>
                  <w:lang w:eastAsia="en-GB"/>
                </w:rPr>
                <w:t xml:space="preserve"> plan build</w:t>
              </w:r>
            </w:ins>
          </w:p>
        </w:tc>
      </w:tr>
    </w:tbl>
    <w:p w14:paraId="6184A102" w14:textId="77777777" w:rsidR="00563C82" w:rsidRDefault="00563C82" w:rsidP="009736B8">
      <w:pPr>
        <w:rPr>
          <w:rFonts w:cs="Arial"/>
        </w:rPr>
      </w:pPr>
    </w:p>
    <w:p w14:paraId="2CEAD8D8" w14:textId="77777777" w:rsidR="009736B8" w:rsidRDefault="009736B8" w:rsidP="009736B8"/>
    <w:p w14:paraId="488DAB70" w14:textId="41FD192F" w:rsidR="00A54C27" w:rsidDel="00FB4235" w:rsidRDefault="0070246B">
      <w:pPr>
        <w:rPr>
          <w:del w:id="749" w:author="Keith Jones (NESO)" w:date="2024-12-13T09:18:00Z" w16du:dateUtc="2024-12-13T09:18:00Z"/>
          <w:b/>
          <w:bCs/>
          <w:i/>
          <w:iCs/>
          <w:sz w:val="24"/>
        </w:rPr>
      </w:pPr>
      <w:del w:id="750" w:author="Keith Jones (NESO)" w:date="2024-12-13T09:18:00Z" w16du:dateUtc="2024-12-13T09:18:00Z">
        <w:r w:rsidDel="00FB4235">
          <w:rPr>
            <w:b/>
            <w:bCs/>
            <w:i/>
            <w:iCs/>
            <w:sz w:val="24"/>
          </w:rPr>
          <w:delText>C</w:delText>
        </w:r>
        <w:r w:rsidR="00A54C27" w:rsidDel="00FB4235">
          <w:rPr>
            <w:b/>
            <w:bCs/>
            <w:i/>
            <w:iCs/>
            <w:sz w:val="24"/>
          </w:rPr>
          <w:delText xml:space="preserve">.6 </w:delText>
        </w:r>
        <w:r w:rsidR="00A016FE" w:rsidDel="00FB4235">
          <w:rPr>
            <w:b/>
            <w:bCs/>
            <w:i/>
            <w:iCs/>
            <w:sz w:val="24"/>
          </w:rPr>
          <w:delText xml:space="preserve">Unique </w:delText>
        </w:r>
        <w:r w:rsidR="00A54C27" w:rsidDel="00FB4235">
          <w:rPr>
            <w:b/>
            <w:bCs/>
            <w:i/>
            <w:iCs/>
            <w:sz w:val="24"/>
          </w:rPr>
          <w:delText xml:space="preserve">Outage Identification </w:delText>
        </w:r>
        <w:r w:rsidR="00B828B9" w:rsidDel="00FB4235">
          <w:rPr>
            <w:b/>
            <w:bCs/>
            <w:i/>
            <w:iCs/>
            <w:sz w:val="24"/>
          </w:rPr>
          <w:delText xml:space="preserve">(Outage Number) </w:delText>
        </w:r>
        <w:commentRangeStart w:id="751"/>
        <w:r w:rsidR="00A54C27" w:rsidDel="00FB4235">
          <w:rPr>
            <w:b/>
            <w:bCs/>
            <w:i/>
            <w:iCs/>
            <w:sz w:val="24"/>
          </w:rPr>
          <w:delText>Prefixes</w:delText>
        </w:r>
        <w:commentRangeEnd w:id="751"/>
        <w:r w:rsidR="004019EA" w:rsidDel="00FB4235">
          <w:rPr>
            <w:rStyle w:val="CommentReference"/>
          </w:rPr>
          <w:commentReference w:id="751"/>
        </w:r>
      </w:del>
    </w:p>
    <w:p w14:paraId="7DF6C0C6" w14:textId="25BBF186" w:rsidR="00A54C27" w:rsidDel="00FB4235" w:rsidRDefault="00A54C27" w:rsidP="00C43803">
      <w:pPr>
        <w:pStyle w:val="Header"/>
        <w:tabs>
          <w:tab w:val="clear" w:pos="4153"/>
          <w:tab w:val="clear" w:pos="8306"/>
        </w:tabs>
        <w:rPr>
          <w:del w:id="752" w:author="Keith Jones (NESO)" w:date="2024-12-13T09:18:00Z" w16du:dateUtc="2024-12-13T09:18:00Z"/>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A54C27" w:rsidDel="00FB4235" w14:paraId="487A5949" w14:textId="7238E530" w:rsidTr="00B828B9">
        <w:trPr>
          <w:del w:id="753" w:author="Keith Jones (NESO)" w:date="2024-12-13T09:18:00Z"/>
        </w:trPr>
        <w:tc>
          <w:tcPr>
            <w:tcW w:w="4428" w:type="dxa"/>
            <w:shd w:val="clear" w:color="auto" w:fill="C0C0C0"/>
          </w:tcPr>
          <w:p w14:paraId="7E4E6B01" w14:textId="06B533DA" w:rsidR="00A54C27" w:rsidDel="00FB4235" w:rsidRDefault="00A54C27">
            <w:pPr>
              <w:rPr>
                <w:del w:id="754" w:author="Keith Jones (NESO)" w:date="2024-12-13T09:18:00Z" w16du:dateUtc="2024-12-13T09:18:00Z"/>
              </w:rPr>
            </w:pPr>
            <w:del w:id="755" w:author="Keith Jones (NESO)" w:date="2024-12-13T09:18:00Z" w16du:dateUtc="2024-12-13T09:18:00Z">
              <w:r w:rsidDel="00FB4235">
                <w:delText>Company</w:delText>
              </w:r>
            </w:del>
          </w:p>
        </w:tc>
        <w:tc>
          <w:tcPr>
            <w:tcW w:w="4428" w:type="dxa"/>
            <w:shd w:val="clear" w:color="auto" w:fill="C0C0C0"/>
          </w:tcPr>
          <w:p w14:paraId="216C07F7" w14:textId="4C3A4369" w:rsidR="00A54C27" w:rsidDel="00FB4235" w:rsidRDefault="00A54C27">
            <w:pPr>
              <w:rPr>
                <w:del w:id="756" w:author="Keith Jones (NESO)" w:date="2024-12-13T09:18:00Z" w16du:dateUtc="2024-12-13T09:18:00Z"/>
              </w:rPr>
            </w:pPr>
            <w:del w:id="757" w:author="Keith Jones (NESO)" w:date="2024-12-13T09:18:00Z" w16du:dateUtc="2024-12-13T09:18:00Z">
              <w:r w:rsidDel="00FB4235">
                <w:delText>Outage Identification Prefix</w:delText>
              </w:r>
            </w:del>
          </w:p>
        </w:tc>
      </w:tr>
      <w:tr w:rsidR="00A54C27" w:rsidDel="00FB4235" w14:paraId="49C96D16" w14:textId="6C3B5F4F" w:rsidTr="00B828B9">
        <w:trPr>
          <w:del w:id="758" w:author="Keith Jones (NESO)" w:date="2024-12-13T09:18:00Z"/>
        </w:trPr>
        <w:tc>
          <w:tcPr>
            <w:tcW w:w="4428" w:type="dxa"/>
          </w:tcPr>
          <w:p w14:paraId="18C01519" w14:textId="5727E72D" w:rsidR="00A54C27" w:rsidDel="00FB4235" w:rsidRDefault="00A54C27">
            <w:pPr>
              <w:rPr>
                <w:del w:id="759" w:author="Keith Jones (NESO)" w:date="2024-12-13T09:18:00Z" w16du:dateUtc="2024-12-13T09:18:00Z"/>
              </w:rPr>
            </w:pPr>
            <w:del w:id="760" w:author="Keith Jones (NESO)" w:date="2024-12-13T09:18:00Z" w16du:dateUtc="2024-12-13T09:18:00Z">
              <w:r w:rsidDel="00FB4235">
                <w:delText>Scottish Power</w:delText>
              </w:r>
              <w:r w:rsidR="00B828B9" w:rsidDel="00FB4235">
                <w:delText xml:space="preserve"> Transmission</w:delText>
              </w:r>
            </w:del>
          </w:p>
        </w:tc>
        <w:tc>
          <w:tcPr>
            <w:tcW w:w="4428" w:type="dxa"/>
          </w:tcPr>
          <w:p w14:paraId="1BF60FD0" w14:textId="16739C2E" w:rsidR="00A54C27" w:rsidDel="00FB4235" w:rsidRDefault="00A54C27">
            <w:pPr>
              <w:rPr>
                <w:del w:id="761" w:author="Keith Jones (NESO)" w:date="2024-12-13T09:18:00Z" w16du:dateUtc="2024-12-13T09:18:00Z"/>
              </w:rPr>
            </w:pPr>
            <w:del w:id="762" w:author="Keith Jones (NESO)" w:date="2024-12-13T09:18:00Z" w16du:dateUtc="2024-12-13T09:18:00Z">
              <w:r w:rsidDel="00FB4235">
                <w:delText>SP</w:delText>
              </w:r>
            </w:del>
          </w:p>
        </w:tc>
      </w:tr>
      <w:tr w:rsidR="00A54C27" w:rsidDel="00FB4235" w14:paraId="4C0EBEFE" w14:textId="71021B94" w:rsidTr="00B828B9">
        <w:trPr>
          <w:del w:id="763" w:author="Keith Jones (NESO)" w:date="2024-12-13T09:18:00Z"/>
        </w:trPr>
        <w:tc>
          <w:tcPr>
            <w:tcW w:w="4428" w:type="dxa"/>
          </w:tcPr>
          <w:p w14:paraId="4F6ACC9E" w14:textId="5296D576" w:rsidR="00A54C27" w:rsidDel="00FB4235" w:rsidRDefault="00A54C27">
            <w:pPr>
              <w:rPr>
                <w:del w:id="764" w:author="Keith Jones (NESO)" w:date="2024-12-13T09:18:00Z" w16du:dateUtc="2024-12-13T09:18:00Z"/>
              </w:rPr>
            </w:pPr>
            <w:del w:id="765" w:author="Keith Jones (NESO)" w:date="2024-12-13T09:18:00Z" w16du:dateUtc="2024-12-13T09:18:00Z">
              <w:r w:rsidDel="00FB4235">
                <w:delText>Scottish Power</w:delText>
              </w:r>
              <w:r w:rsidR="00B828B9" w:rsidDel="00FB4235">
                <w:delText xml:space="preserve"> Distribution</w:delText>
              </w:r>
              <w:r w:rsidR="006961E7" w:rsidDel="00FB4235">
                <w:delText xml:space="preserve"> (DNO)</w:delText>
              </w:r>
            </w:del>
          </w:p>
        </w:tc>
        <w:tc>
          <w:tcPr>
            <w:tcW w:w="4428" w:type="dxa"/>
          </w:tcPr>
          <w:p w14:paraId="4F38AB41" w14:textId="1D4B68D9" w:rsidR="00A54C27" w:rsidDel="00FB4235" w:rsidRDefault="00A54C27">
            <w:pPr>
              <w:rPr>
                <w:del w:id="766" w:author="Keith Jones (NESO)" w:date="2024-12-13T09:18:00Z" w16du:dateUtc="2024-12-13T09:18:00Z"/>
              </w:rPr>
            </w:pPr>
            <w:del w:id="767" w:author="Keith Jones (NESO)" w:date="2024-12-13T09:18:00Z" w16du:dateUtc="2024-12-13T09:18:00Z">
              <w:r w:rsidDel="00FB4235">
                <w:delText>SD</w:delText>
              </w:r>
            </w:del>
          </w:p>
        </w:tc>
      </w:tr>
      <w:tr w:rsidR="00A54C27" w:rsidDel="00FB4235" w14:paraId="1A99230F" w14:textId="045F7721" w:rsidTr="00B828B9">
        <w:trPr>
          <w:del w:id="768" w:author="Keith Jones (NESO)" w:date="2024-12-13T09:18:00Z"/>
        </w:trPr>
        <w:tc>
          <w:tcPr>
            <w:tcW w:w="4428" w:type="dxa"/>
          </w:tcPr>
          <w:p w14:paraId="6CC20311" w14:textId="4119BEC4" w:rsidR="00A54C27" w:rsidDel="00FB4235" w:rsidRDefault="00A54C27">
            <w:pPr>
              <w:rPr>
                <w:del w:id="769" w:author="Keith Jones (NESO)" w:date="2024-12-13T09:18:00Z" w16du:dateUtc="2024-12-13T09:18:00Z"/>
              </w:rPr>
            </w:pPr>
            <w:del w:id="770" w:author="Keith Jones (NESO)" w:date="2024-12-13T09:18:00Z" w16du:dateUtc="2024-12-13T09:18:00Z">
              <w:r w:rsidDel="00FB4235">
                <w:delText>Scottish</w:delText>
              </w:r>
              <w:r w:rsidR="00B828B9" w:rsidDel="00FB4235">
                <w:delText xml:space="preserve"> Hydro Electric Transmission</w:delText>
              </w:r>
            </w:del>
          </w:p>
        </w:tc>
        <w:tc>
          <w:tcPr>
            <w:tcW w:w="4428" w:type="dxa"/>
          </w:tcPr>
          <w:p w14:paraId="69FC997C" w14:textId="1F686E62" w:rsidR="00A54C27" w:rsidDel="00FB4235" w:rsidRDefault="00A54C27">
            <w:pPr>
              <w:rPr>
                <w:del w:id="771" w:author="Keith Jones (NESO)" w:date="2024-12-13T09:18:00Z" w16du:dateUtc="2024-12-13T09:18:00Z"/>
              </w:rPr>
            </w:pPr>
            <w:del w:id="772" w:author="Keith Jones (NESO)" w:date="2024-12-13T09:18:00Z" w16du:dateUtc="2024-12-13T09:18:00Z">
              <w:r w:rsidDel="00FB4235">
                <w:delText>SH</w:delText>
              </w:r>
            </w:del>
          </w:p>
        </w:tc>
      </w:tr>
      <w:tr w:rsidR="00A54C27" w:rsidDel="00FB4235" w14:paraId="1A4EFB76" w14:textId="214AB854" w:rsidTr="00B828B9">
        <w:trPr>
          <w:del w:id="773" w:author="Keith Jones (NESO)" w:date="2024-12-13T09:18:00Z"/>
        </w:trPr>
        <w:tc>
          <w:tcPr>
            <w:tcW w:w="4428" w:type="dxa"/>
          </w:tcPr>
          <w:p w14:paraId="7FE2B755" w14:textId="1467F937" w:rsidR="00A54C27" w:rsidDel="00FB4235" w:rsidRDefault="00A54C27">
            <w:pPr>
              <w:rPr>
                <w:del w:id="774" w:author="Keith Jones (NESO)" w:date="2024-12-13T09:18:00Z" w16du:dateUtc="2024-12-13T09:18:00Z"/>
              </w:rPr>
            </w:pPr>
            <w:del w:id="775" w:author="Keith Jones (NESO)" w:date="2024-12-13T09:18:00Z" w16du:dateUtc="2024-12-13T09:18:00Z">
              <w:r w:rsidDel="00FB4235">
                <w:delText xml:space="preserve">Scottish </w:delText>
              </w:r>
              <w:r w:rsidR="00B828B9" w:rsidDel="00FB4235">
                <w:delText xml:space="preserve">Hydro Electric </w:delText>
              </w:r>
              <w:r w:rsidR="006961E7" w:rsidDel="00FB4235">
                <w:delText xml:space="preserve">Power </w:delText>
              </w:r>
              <w:r w:rsidR="00B828B9" w:rsidDel="00FB4235">
                <w:delText>Distribution</w:delText>
              </w:r>
              <w:r w:rsidR="006961E7" w:rsidDel="00FB4235">
                <w:delText xml:space="preserve"> (DNO)</w:delText>
              </w:r>
            </w:del>
          </w:p>
        </w:tc>
        <w:tc>
          <w:tcPr>
            <w:tcW w:w="4428" w:type="dxa"/>
          </w:tcPr>
          <w:p w14:paraId="37A0439F" w14:textId="1CEBE8B2" w:rsidR="00A54C27" w:rsidDel="00FB4235" w:rsidRDefault="00A54C27">
            <w:pPr>
              <w:rPr>
                <w:del w:id="776" w:author="Keith Jones (NESO)" w:date="2024-12-13T09:18:00Z" w16du:dateUtc="2024-12-13T09:18:00Z"/>
              </w:rPr>
            </w:pPr>
            <w:del w:id="777" w:author="Keith Jones (NESO)" w:date="2024-12-13T09:18:00Z" w16du:dateUtc="2024-12-13T09:18:00Z">
              <w:r w:rsidDel="00FB4235">
                <w:delText>HD</w:delText>
              </w:r>
            </w:del>
          </w:p>
        </w:tc>
      </w:tr>
      <w:tr w:rsidR="00B828B9" w:rsidDel="00FB4235" w14:paraId="05E069E0" w14:textId="3AC2C766" w:rsidTr="009872D2">
        <w:trPr>
          <w:del w:id="778" w:author="Keith Jones (NESO)" w:date="2024-12-13T09:18:00Z"/>
        </w:trPr>
        <w:tc>
          <w:tcPr>
            <w:tcW w:w="4428" w:type="dxa"/>
            <w:shd w:val="clear" w:color="auto" w:fill="auto"/>
          </w:tcPr>
          <w:p w14:paraId="6311A965" w14:textId="05B48221" w:rsidR="00B828B9" w:rsidDel="00FB4235" w:rsidRDefault="00B828B9" w:rsidP="001B3479">
            <w:pPr>
              <w:rPr>
                <w:del w:id="779" w:author="Keith Jones (NESO)" w:date="2024-12-13T09:18:00Z" w16du:dateUtc="2024-12-13T09:18:00Z"/>
              </w:rPr>
            </w:pPr>
            <w:del w:id="780" w:author="Keith Jones (NESO)" w:date="2024-12-13T09:18:00Z" w16du:dateUtc="2024-12-13T09:18:00Z">
              <w:r w:rsidDel="00FB4235">
                <w:delText>N</w:delText>
              </w:r>
              <w:r w:rsidR="001B3479" w:rsidDel="00FB4235">
                <w:delText>ational G</w:delText>
              </w:r>
              <w:r w:rsidR="004C427A" w:rsidDel="00FB4235">
                <w:delText>rid Electricity Transmission Plc</w:delText>
              </w:r>
              <w:r w:rsidR="00575C58" w:rsidDel="00FB4235">
                <w:delText xml:space="preserve"> </w:delText>
              </w:r>
            </w:del>
          </w:p>
        </w:tc>
        <w:tc>
          <w:tcPr>
            <w:tcW w:w="4428" w:type="dxa"/>
            <w:shd w:val="clear" w:color="auto" w:fill="auto"/>
          </w:tcPr>
          <w:p w14:paraId="379C6521" w14:textId="4A2CFBC0" w:rsidR="00B828B9" w:rsidDel="00FB4235" w:rsidRDefault="00E307A1" w:rsidP="00AD66D8">
            <w:pPr>
              <w:rPr>
                <w:del w:id="781" w:author="Keith Jones (NESO)" w:date="2024-12-13T09:18:00Z" w16du:dateUtc="2024-12-13T09:18:00Z"/>
              </w:rPr>
            </w:pPr>
            <w:del w:id="782" w:author="Keith Jones (NESO)" w:date="2024-12-13T09:18:00Z" w16du:dateUtc="2024-12-13T09:18:00Z">
              <w:r w:rsidDel="00FB4235">
                <w:delText>(no prefix)</w:delText>
              </w:r>
            </w:del>
          </w:p>
        </w:tc>
      </w:tr>
      <w:tr w:rsidR="004C427A" w:rsidDel="00FB4235" w14:paraId="65660870" w14:textId="6EB503C7" w:rsidTr="009872D2">
        <w:trPr>
          <w:del w:id="783" w:author="Keith Jones (NESO)" w:date="2024-12-13T09:18:00Z"/>
        </w:trPr>
        <w:tc>
          <w:tcPr>
            <w:tcW w:w="4428" w:type="dxa"/>
            <w:shd w:val="clear" w:color="auto" w:fill="auto"/>
          </w:tcPr>
          <w:p w14:paraId="0D4A6369" w14:textId="068F86EF" w:rsidR="004C427A" w:rsidDel="00FB4235" w:rsidRDefault="00EA404F" w:rsidP="001B3479">
            <w:pPr>
              <w:rPr>
                <w:del w:id="784" w:author="Keith Jones (NESO)" w:date="2024-12-13T09:18:00Z" w16du:dateUtc="2024-12-13T09:18:00Z"/>
              </w:rPr>
            </w:pPr>
            <w:del w:id="785" w:author="Keith Jones (NESO)" w:date="2024-12-13T09:18:00Z" w16du:dateUtc="2024-12-13T09:18:00Z">
              <w:r w:rsidDel="00FB4235">
                <w:delText>The Company</w:delText>
              </w:r>
            </w:del>
          </w:p>
        </w:tc>
        <w:tc>
          <w:tcPr>
            <w:tcW w:w="4428" w:type="dxa"/>
            <w:shd w:val="clear" w:color="auto" w:fill="auto"/>
          </w:tcPr>
          <w:p w14:paraId="79D46CFC" w14:textId="448CF58D" w:rsidR="004C427A" w:rsidDel="00FB4235" w:rsidRDefault="004C427A" w:rsidP="00AD66D8">
            <w:pPr>
              <w:rPr>
                <w:del w:id="786" w:author="Keith Jones (NESO)" w:date="2024-12-13T09:18:00Z" w16du:dateUtc="2024-12-13T09:18:00Z"/>
              </w:rPr>
            </w:pPr>
            <w:del w:id="787" w:author="Keith Jones (NESO)" w:date="2024-12-13T09:18:00Z" w16du:dateUtc="2024-12-13T09:18:00Z">
              <w:r w:rsidDel="00FB4235">
                <w:delText>NG</w:delText>
              </w:r>
            </w:del>
          </w:p>
        </w:tc>
      </w:tr>
      <w:tr w:rsidR="00945FBE" w:rsidDel="00FB4235" w14:paraId="3913FBC3" w14:textId="5C4C6072" w:rsidTr="009872D2">
        <w:trPr>
          <w:del w:id="788" w:author="Keith Jones (NESO)" w:date="2024-12-13T09:18:00Z"/>
        </w:trPr>
        <w:tc>
          <w:tcPr>
            <w:tcW w:w="4428" w:type="dxa"/>
            <w:shd w:val="clear" w:color="auto" w:fill="auto"/>
          </w:tcPr>
          <w:p w14:paraId="165EAB7F" w14:textId="767D98A8" w:rsidR="00945FBE" w:rsidDel="00FB4235" w:rsidRDefault="00945FBE" w:rsidP="005F6A86">
            <w:pPr>
              <w:rPr>
                <w:del w:id="789" w:author="Keith Jones (NESO)" w:date="2024-12-13T09:18:00Z" w16du:dateUtc="2024-12-13T09:18:00Z"/>
              </w:rPr>
            </w:pPr>
            <w:del w:id="790" w:author="Keith Jones (NESO)" w:date="2024-12-13T09:18:00Z" w16du:dateUtc="2024-12-13T09:18:00Z">
              <w:r w:rsidDel="00FB4235">
                <w:delText xml:space="preserve">Balfour </w:delText>
              </w:r>
              <w:r w:rsidR="005F6A86" w:rsidDel="00FB4235">
                <w:delText>B</w:delText>
              </w:r>
              <w:r w:rsidDel="00FB4235">
                <w:delText>eatty Gwynt Y Mor</w:delText>
              </w:r>
            </w:del>
          </w:p>
        </w:tc>
        <w:tc>
          <w:tcPr>
            <w:tcW w:w="4428" w:type="dxa"/>
            <w:shd w:val="clear" w:color="auto" w:fill="auto"/>
          </w:tcPr>
          <w:p w14:paraId="48E5F5D0" w14:textId="4896CD3C" w:rsidR="00945FBE" w:rsidDel="00FB4235" w:rsidRDefault="00945FBE" w:rsidP="00AD66D8">
            <w:pPr>
              <w:rPr>
                <w:del w:id="791" w:author="Keith Jones (NESO)" w:date="2024-12-13T09:18:00Z" w16du:dateUtc="2024-12-13T09:18:00Z"/>
              </w:rPr>
            </w:pPr>
            <w:del w:id="792" w:author="Keith Jones (NESO)" w:date="2024-12-13T09:18:00Z" w16du:dateUtc="2024-12-13T09:18:00Z">
              <w:r w:rsidDel="00FB4235">
                <w:delText>GY</w:delText>
              </w:r>
            </w:del>
          </w:p>
        </w:tc>
      </w:tr>
      <w:tr w:rsidR="00945FBE" w:rsidDel="00FB4235" w14:paraId="5F2256D1" w14:textId="6B94B8C0" w:rsidTr="009872D2">
        <w:trPr>
          <w:del w:id="793" w:author="Keith Jones (NESO)" w:date="2024-12-13T09:18:00Z"/>
        </w:trPr>
        <w:tc>
          <w:tcPr>
            <w:tcW w:w="4428" w:type="dxa"/>
            <w:shd w:val="clear" w:color="auto" w:fill="auto"/>
          </w:tcPr>
          <w:p w14:paraId="4EAE4174" w14:textId="14E94192" w:rsidR="00945FBE" w:rsidDel="00FB4235" w:rsidRDefault="00945FBE" w:rsidP="00AD66D8">
            <w:pPr>
              <w:rPr>
                <w:del w:id="794" w:author="Keith Jones (NESO)" w:date="2024-12-13T09:18:00Z" w16du:dateUtc="2024-12-13T09:18:00Z"/>
              </w:rPr>
            </w:pPr>
            <w:del w:id="795" w:author="Keith Jones (NESO)" w:date="2024-12-13T09:18:00Z" w16du:dateUtc="2024-12-13T09:18:00Z">
              <w:r w:rsidDel="00FB4235">
                <w:delText>Blue Transmission London Array</w:delText>
              </w:r>
            </w:del>
          </w:p>
        </w:tc>
        <w:tc>
          <w:tcPr>
            <w:tcW w:w="4428" w:type="dxa"/>
            <w:shd w:val="clear" w:color="auto" w:fill="auto"/>
          </w:tcPr>
          <w:p w14:paraId="0E11E246" w14:textId="394D752B" w:rsidR="00945FBE" w:rsidDel="00FB4235" w:rsidRDefault="00945FBE" w:rsidP="00AD66D8">
            <w:pPr>
              <w:rPr>
                <w:del w:id="796" w:author="Keith Jones (NESO)" w:date="2024-12-13T09:18:00Z" w16du:dateUtc="2024-12-13T09:18:00Z"/>
              </w:rPr>
            </w:pPr>
            <w:del w:id="797" w:author="Keith Jones (NESO)" w:date="2024-12-13T09:18:00Z" w16du:dateUtc="2024-12-13T09:18:00Z">
              <w:r w:rsidDel="00FB4235">
                <w:delText>BA</w:delText>
              </w:r>
            </w:del>
          </w:p>
        </w:tc>
      </w:tr>
      <w:tr w:rsidR="00945FBE" w:rsidDel="00FB4235" w14:paraId="25FBC260" w14:textId="6488F937" w:rsidTr="00945FBE">
        <w:trPr>
          <w:del w:id="798" w:author="Keith Jones (NESO)" w:date="2024-12-13T09:18:00Z"/>
        </w:trPr>
        <w:tc>
          <w:tcPr>
            <w:tcW w:w="4428" w:type="dxa"/>
            <w:shd w:val="clear" w:color="auto" w:fill="auto"/>
          </w:tcPr>
          <w:p w14:paraId="43698364" w14:textId="4BDBDCE1" w:rsidR="00945FBE" w:rsidDel="00FB4235" w:rsidRDefault="00B047C7" w:rsidP="005F6A86">
            <w:pPr>
              <w:rPr>
                <w:del w:id="799" w:author="Keith Jones (NESO)" w:date="2024-12-13T09:18:00Z" w16du:dateUtc="2024-12-13T09:18:00Z"/>
              </w:rPr>
            </w:pPr>
            <w:del w:id="800" w:author="Keith Jones (NESO)" w:date="2024-12-13T09:18:00Z" w16du:dateUtc="2024-12-13T09:18:00Z">
              <w:r w:rsidDel="00FB4235">
                <w:delText xml:space="preserve">Blue </w:delText>
              </w:r>
              <w:r w:rsidR="005F6A86" w:rsidDel="00FB4235">
                <w:delText>T</w:delText>
              </w:r>
              <w:r w:rsidDel="00FB4235">
                <w:delText>ransmission Walney Ltd</w:delText>
              </w:r>
            </w:del>
          </w:p>
        </w:tc>
        <w:tc>
          <w:tcPr>
            <w:tcW w:w="4428" w:type="dxa"/>
            <w:shd w:val="clear" w:color="auto" w:fill="auto"/>
          </w:tcPr>
          <w:p w14:paraId="41E269A5" w14:textId="69184E83" w:rsidR="00945FBE" w:rsidDel="00FB4235" w:rsidRDefault="00B047C7" w:rsidP="00AD66D8">
            <w:pPr>
              <w:rPr>
                <w:del w:id="801" w:author="Keith Jones (NESO)" w:date="2024-12-13T09:18:00Z" w16du:dateUtc="2024-12-13T09:18:00Z"/>
              </w:rPr>
            </w:pPr>
            <w:del w:id="802" w:author="Keith Jones (NESO)" w:date="2024-12-13T09:18:00Z" w16du:dateUtc="2024-12-13T09:18:00Z">
              <w:r w:rsidDel="00FB4235">
                <w:delText>BT</w:delText>
              </w:r>
            </w:del>
          </w:p>
        </w:tc>
      </w:tr>
      <w:tr w:rsidR="00945FBE" w:rsidDel="00FB4235" w14:paraId="0F743177" w14:textId="5CB64708" w:rsidTr="00945FBE">
        <w:trPr>
          <w:del w:id="803" w:author="Keith Jones (NESO)" w:date="2024-12-13T09:18:00Z"/>
        </w:trPr>
        <w:tc>
          <w:tcPr>
            <w:tcW w:w="4428" w:type="dxa"/>
            <w:shd w:val="clear" w:color="auto" w:fill="auto"/>
          </w:tcPr>
          <w:p w14:paraId="465C91C6" w14:textId="6AFED62E" w:rsidR="00945FBE" w:rsidDel="00FB4235" w:rsidRDefault="00B047C7" w:rsidP="00AD66D8">
            <w:pPr>
              <w:rPr>
                <w:del w:id="804" w:author="Keith Jones (NESO)" w:date="2024-12-13T09:18:00Z" w16du:dateUtc="2024-12-13T09:18:00Z"/>
              </w:rPr>
            </w:pPr>
            <w:del w:id="805" w:author="Keith Jones (NESO)" w:date="2024-12-13T09:18:00Z" w16du:dateUtc="2024-12-13T09:18:00Z">
              <w:r w:rsidDel="00FB4235">
                <w:delText>Thanet OFTO limited</w:delText>
              </w:r>
            </w:del>
          </w:p>
        </w:tc>
        <w:tc>
          <w:tcPr>
            <w:tcW w:w="4428" w:type="dxa"/>
            <w:shd w:val="clear" w:color="auto" w:fill="auto"/>
          </w:tcPr>
          <w:p w14:paraId="68513BE8" w14:textId="34A94484" w:rsidR="00945FBE" w:rsidDel="00FB4235" w:rsidRDefault="00B047C7" w:rsidP="00AD66D8">
            <w:pPr>
              <w:rPr>
                <w:del w:id="806" w:author="Keith Jones (NESO)" w:date="2024-12-13T09:18:00Z" w16du:dateUtc="2024-12-13T09:18:00Z"/>
              </w:rPr>
            </w:pPr>
            <w:del w:id="807" w:author="Keith Jones (NESO)" w:date="2024-12-13T09:18:00Z" w16du:dateUtc="2024-12-13T09:18:00Z">
              <w:r w:rsidDel="00FB4235">
                <w:delText>TH</w:delText>
              </w:r>
            </w:del>
          </w:p>
        </w:tc>
      </w:tr>
      <w:tr w:rsidR="00945FBE" w:rsidDel="00FB4235" w14:paraId="51D2A7B2" w14:textId="3D72F95F" w:rsidTr="00945FBE">
        <w:trPr>
          <w:del w:id="808" w:author="Keith Jones (NESO)" w:date="2024-12-13T09:18:00Z"/>
        </w:trPr>
        <w:tc>
          <w:tcPr>
            <w:tcW w:w="4428" w:type="dxa"/>
            <w:shd w:val="clear" w:color="auto" w:fill="auto"/>
          </w:tcPr>
          <w:p w14:paraId="779A5135" w14:textId="5B9A4BCC" w:rsidR="00945FBE" w:rsidDel="00FB4235" w:rsidRDefault="00B047C7" w:rsidP="00AD66D8">
            <w:pPr>
              <w:rPr>
                <w:del w:id="809" w:author="Keith Jones (NESO)" w:date="2024-12-13T09:18:00Z" w16du:dateUtc="2024-12-13T09:18:00Z"/>
              </w:rPr>
            </w:pPr>
            <w:del w:id="810" w:author="Keith Jones (NESO)" w:date="2024-12-13T09:18:00Z" w16du:dateUtc="2024-12-13T09:18:00Z">
              <w:r w:rsidDel="00FB4235">
                <w:delText>Balfour Beatty – Greater Gabbard</w:delText>
              </w:r>
            </w:del>
          </w:p>
        </w:tc>
        <w:tc>
          <w:tcPr>
            <w:tcW w:w="4428" w:type="dxa"/>
            <w:shd w:val="clear" w:color="auto" w:fill="auto"/>
          </w:tcPr>
          <w:p w14:paraId="762A5A2F" w14:textId="3ACF4ABD" w:rsidR="00945FBE" w:rsidDel="00FB4235" w:rsidRDefault="00B047C7" w:rsidP="00AD66D8">
            <w:pPr>
              <w:rPr>
                <w:del w:id="811" w:author="Keith Jones (NESO)" w:date="2024-12-13T09:18:00Z" w16du:dateUtc="2024-12-13T09:18:00Z"/>
              </w:rPr>
            </w:pPr>
            <w:del w:id="812" w:author="Keith Jones (NESO)" w:date="2024-12-13T09:18:00Z" w16du:dateUtc="2024-12-13T09:18:00Z">
              <w:r w:rsidDel="00FB4235">
                <w:delText>GG</w:delText>
              </w:r>
            </w:del>
          </w:p>
        </w:tc>
      </w:tr>
      <w:tr w:rsidR="00945FBE" w:rsidDel="00FB4235" w14:paraId="211B957C" w14:textId="482717C7" w:rsidTr="009872D2">
        <w:trPr>
          <w:del w:id="813" w:author="Keith Jones (NESO)" w:date="2024-12-13T09:18:00Z"/>
        </w:trPr>
        <w:tc>
          <w:tcPr>
            <w:tcW w:w="4428" w:type="dxa"/>
            <w:shd w:val="clear" w:color="auto" w:fill="auto"/>
          </w:tcPr>
          <w:p w14:paraId="197843CA" w14:textId="5ECECA35" w:rsidR="00945FBE" w:rsidDel="00FB4235" w:rsidRDefault="00665C1A" w:rsidP="00AD66D8">
            <w:pPr>
              <w:rPr>
                <w:del w:id="814" w:author="Keith Jones (NESO)" w:date="2024-12-13T09:18:00Z" w16du:dateUtc="2024-12-13T09:18:00Z"/>
              </w:rPr>
            </w:pPr>
            <w:del w:id="815" w:author="Keith Jones (NESO)" w:date="2024-12-13T09:18:00Z" w16du:dateUtc="2024-12-13T09:18:00Z">
              <w:r w:rsidDel="00FB4235">
                <w:delText xml:space="preserve">Transmission Capital OFTO </w:delText>
              </w:r>
            </w:del>
          </w:p>
        </w:tc>
        <w:tc>
          <w:tcPr>
            <w:tcW w:w="4428" w:type="dxa"/>
            <w:shd w:val="clear" w:color="auto" w:fill="auto"/>
          </w:tcPr>
          <w:p w14:paraId="35CD53FB" w14:textId="58EE4703" w:rsidR="00945FBE" w:rsidDel="00FB4235" w:rsidRDefault="00665C1A" w:rsidP="00AD66D8">
            <w:pPr>
              <w:rPr>
                <w:del w:id="816" w:author="Keith Jones (NESO)" w:date="2024-12-13T09:18:00Z" w16du:dateUtc="2024-12-13T09:18:00Z"/>
              </w:rPr>
            </w:pPr>
            <w:del w:id="817" w:author="Keith Jones (NESO)" w:date="2024-12-13T09:18:00Z" w16du:dateUtc="2024-12-13T09:18:00Z">
              <w:r w:rsidDel="00FB4235">
                <w:delText>TC</w:delText>
              </w:r>
            </w:del>
          </w:p>
        </w:tc>
      </w:tr>
      <w:tr w:rsidR="00945FBE" w:rsidDel="00FB4235" w14:paraId="1E224A9B" w14:textId="001D1E46" w:rsidTr="009872D2">
        <w:trPr>
          <w:del w:id="818" w:author="Keith Jones (NESO)" w:date="2024-12-13T09:18:00Z"/>
        </w:trPr>
        <w:tc>
          <w:tcPr>
            <w:tcW w:w="4428" w:type="dxa"/>
            <w:shd w:val="clear" w:color="auto" w:fill="auto"/>
          </w:tcPr>
          <w:p w14:paraId="3A426C98" w14:textId="7D3638F5" w:rsidR="00945FBE" w:rsidDel="00FB4235" w:rsidRDefault="00945FBE" w:rsidP="00AD66D8">
            <w:pPr>
              <w:rPr>
                <w:del w:id="819" w:author="Keith Jones (NESO)" w:date="2024-12-13T09:18:00Z" w16du:dateUtc="2024-12-13T09:18:00Z"/>
              </w:rPr>
            </w:pPr>
            <w:del w:id="820" w:author="Keith Jones (NESO)" w:date="2024-12-13T09:18:00Z" w16du:dateUtc="2024-12-13T09:18:00Z">
              <w:r w:rsidDel="00FB4235">
                <w:delText>Blue Transmission Sherringham Shoals</w:delText>
              </w:r>
            </w:del>
          </w:p>
        </w:tc>
        <w:tc>
          <w:tcPr>
            <w:tcW w:w="4428" w:type="dxa"/>
            <w:shd w:val="clear" w:color="auto" w:fill="auto"/>
          </w:tcPr>
          <w:p w14:paraId="214CE60D" w14:textId="7A5DEB69" w:rsidR="00945FBE" w:rsidDel="00FB4235" w:rsidRDefault="00945FBE" w:rsidP="00AD66D8">
            <w:pPr>
              <w:rPr>
                <w:del w:id="821" w:author="Keith Jones (NESO)" w:date="2024-12-13T09:18:00Z" w16du:dateUtc="2024-12-13T09:18:00Z"/>
              </w:rPr>
            </w:pPr>
            <w:del w:id="822" w:author="Keith Jones (NESO)" w:date="2024-12-13T09:18:00Z" w16du:dateUtc="2024-12-13T09:18:00Z">
              <w:r w:rsidDel="00FB4235">
                <w:delText>BS</w:delText>
              </w:r>
            </w:del>
          </w:p>
        </w:tc>
      </w:tr>
      <w:tr w:rsidR="00945FBE" w:rsidDel="00FB4235" w14:paraId="69CAC539" w14:textId="5186ED7F" w:rsidTr="009872D2">
        <w:trPr>
          <w:del w:id="823" w:author="Keith Jones (NESO)" w:date="2024-12-13T09:18:00Z"/>
        </w:trPr>
        <w:tc>
          <w:tcPr>
            <w:tcW w:w="4428" w:type="dxa"/>
            <w:shd w:val="clear" w:color="auto" w:fill="auto"/>
          </w:tcPr>
          <w:p w14:paraId="2494D388" w14:textId="5B069C3B" w:rsidR="00945FBE" w:rsidDel="00FB4235" w:rsidRDefault="00945FBE" w:rsidP="00AD66D8">
            <w:pPr>
              <w:rPr>
                <w:del w:id="824" w:author="Keith Jones (NESO)" w:date="2024-12-13T09:18:00Z" w16du:dateUtc="2024-12-13T09:18:00Z"/>
              </w:rPr>
            </w:pPr>
            <w:del w:id="825" w:author="Keith Jones (NESO)" w:date="2024-12-13T09:18:00Z" w16du:dateUtc="2024-12-13T09:18:00Z">
              <w:r w:rsidDel="00FB4235">
                <w:delText>West of Duddon Sands OFTO</w:delText>
              </w:r>
            </w:del>
          </w:p>
        </w:tc>
        <w:tc>
          <w:tcPr>
            <w:tcW w:w="4428" w:type="dxa"/>
            <w:shd w:val="clear" w:color="auto" w:fill="auto"/>
          </w:tcPr>
          <w:p w14:paraId="7C83DD39" w14:textId="68F9C852" w:rsidR="00945FBE" w:rsidDel="00FB4235" w:rsidRDefault="00945FBE" w:rsidP="00AD66D8">
            <w:pPr>
              <w:rPr>
                <w:del w:id="826" w:author="Keith Jones (NESO)" w:date="2024-12-13T09:18:00Z" w16du:dateUtc="2024-12-13T09:18:00Z"/>
              </w:rPr>
            </w:pPr>
            <w:del w:id="827" w:author="Keith Jones (NESO)" w:date="2024-12-13T09:18:00Z" w16du:dateUtc="2024-12-13T09:18:00Z">
              <w:r w:rsidDel="00FB4235">
                <w:delText>WD</w:delText>
              </w:r>
            </w:del>
          </w:p>
        </w:tc>
      </w:tr>
      <w:tr w:rsidR="00945FBE" w:rsidDel="00FB4235" w14:paraId="5995694C" w14:textId="324C2BB1" w:rsidTr="00B828B9">
        <w:trPr>
          <w:del w:id="828" w:author="Keith Jones (NESO)" w:date="2024-12-13T09:18:00Z"/>
        </w:trPr>
        <w:tc>
          <w:tcPr>
            <w:tcW w:w="4428" w:type="dxa"/>
          </w:tcPr>
          <w:p w14:paraId="22FCFCBE" w14:textId="237241DE" w:rsidR="00945FBE" w:rsidDel="00FB4235" w:rsidRDefault="00945FBE">
            <w:pPr>
              <w:rPr>
                <w:del w:id="829" w:author="Keith Jones (NESO)" w:date="2024-12-13T09:18:00Z" w16du:dateUtc="2024-12-13T09:18:00Z"/>
              </w:rPr>
            </w:pPr>
            <w:del w:id="830" w:author="Keith Jones (NESO)" w:date="2024-12-13T09:18:00Z" w16du:dateUtc="2024-12-13T09:18:00Z">
              <w:r w:rsidDel="00FB4235">
                <w:delText xml:space="preserve">XXAdd Company name </w:delText>
              </w:r>
            </w:del>
          </w:p>
        </w:tc>
        <w:tc>
          <w:tcPr>
            <w:tcW w:w="4428" w:type="dxa"/>
          </w:tcPr>
          <w:p w14:paraId="5E78C11D" w14:textId="0EBAE0BB" w:rsidR="00945FBE" w:rsidDel="00FB4235" w:rsidRDefault="00945FBE" w:rsidP="00236E3B">
            <w:pPr>
              <w:rPr>
                <w:del w:id="831" w:author="Keith Jones (NESO)" w:date="2024-12-13T09:18:00Z" w16du:dateUtc="2024-12-13T09:18:00Z"/>
              </w:rPr>
            </w:pPr>
            <w:del w:id="832" w:author="Keith Jones (NESO)" w:date="2024-12-13T09:18:00Z" w16du:dateUtc="2024-12-13T09:18:00Z">
              <w:r w:rsidDel="00FB4235">
                <w:delText xml:space="preserve">A two-letter prefix for specific company as agreed with </w:delText>
              </w:r>
              <w:r w:rsidR="001E5CEE" w:rsidDel="00FB4235">
                <w:delText xml:space="preserve">The Company </w:delText>
              </w:r>
              <w:r w:rsidDel="00FB4235">
                <w:delText>Add ID prefix to be used</w:delText>
              </w:r>
            </w:del>
          </w:p>
        </w:tc>
      </w:tr>
    </w:tbl>
    <w:p w14:paraId="53F57ACD" w14:textId="2F350343" w:rsidR="00A54C27" w:rsidDel="00FB4235" w:rsidRDefault="00A54C27">
      <w:pPr>
        <w:rPr>
          <w:del w:id="833" w:author="Keith Jones (NESO)" w:date="2024-12-13T09:18:00Z" w16du:dateUtc="2024-12-13T09:18:00Z"/>
        </w:rPr>
      </w:pPr>
    </w:p>
    <w:p w14:paraId="0B74DD6C" w14:textId="7419595B" w:rsidR="00A54C27" w:rsidDel="00FB4235" w:rsidRDefault="0070246B">
      <w:pPr>
        <w:rPr>
          <w:del w:id="834" w:author="Keith Jones (NESO)" w:date="2024-12-13T09:18:00Z" w16du:dateUtc="2024-12-13T09:18:00Z"/>
          <w:b/>
          <w:bCs/>
          <w:i/>
          <w:iCs/>
          <w:sz w:val="24"/>
        </w:rPr>
      </w:pPr>
      <w:del w:id="835" w:author="Keith Jones (NESO)" w:date="2024-12-13T09:18:00Z" w16du:dateUtc="2024-12-13T09:18:00Z">
        <w:r w:rsidDel="00FB4235">
          <w:rPr>
            <w:b/>
            <w:bCs/>
            <w:i/>
            <w:iCs/>
            <w:sz w:val="24"/>
          </w:rPr>
          <w:delText>C</w:delText>
        </w:r>
        <w:r w:rsidR="00A54C27" w:rsidDel="00FB4235">
          <w:rPr>
            <w:b/>
            <w:bCs/>
            <w:i/>
            <w:iCs/>
            <w:sz w:val="24"/>
          </w:rPr>
          <w:delText>.7 Party Codes</w:delText>
        </w:r>
      </w:del>
    </w:p>
    <w:p w14:paraId="1D5F2EA2" w14:textId="04EA796A" w:rsidR="00A54C27" w:rsidDel="00FB4235" w:rsidRDefault="00A54C27">
      <w:pPr>
        <w:rPr>
          <w:del w:id="836" w:author="Keith Jones (NESO)" w:date="2024-12-13T09:18:00Z" w16du:dateUtc="2024-12-13T09:18:00Z"/>
        </w:rPr>
      </w:pPr>
      <w:del w:id="837" w:author="Keith Jones (NESO)" w:date="2024-12-13T09:18:00Z" w16du:dateUtc="2024-12-13T09:18:00Z">
        <w:r w:rsidDel="00FB4235">
          <w:delText>These are the codes that are used to indicate who is requesting the Outage or change to an Outage. They can be codes that refer to</w:delText>
        </w:r>
        <w:r w:rsidR="00500985" w:rsidDel="00FB4235">
          <w:delText xml:space="preserve"> </w:delText>
        </w:r>
        <w:r w:rsidR="001E5CEE" w:rsidDel="00FB4235">
          <w:delText>The Company</w:delText>
        </w:r>
        <w:r w:rsidDel="00FB4235">
          <w:delText xml:space="preserve">, TO or an external party. The following table lists these codes. Note all users of </w:delText>
        </w:r>
        <w:r w:rsidR="00500985" w:rsidDel="00FB4235">
          <w:delText>T</w:delText>
        </w:r>
        <w:r w:rsidDel="00FB4235">
          <w:delText xml:space="preserve">he </w:delText>
        </w:r>
        <w:r w:rsidR="00F320CA" w:rsidDel="00FB4235">
          <w:delText>Company</w:delText>
        </w:r>
        <w:r w:rsidDel="00FB4235">
          <w:delText xml:space="preserve"> Outage Database (</w:delText>
        </w:r>
        <w:r w:rsidR="00044807" w:rsidDel="00FB4235">
          <w:delText>eNAMS</w:delText>
        </w:r>
        <w:r w:rsidDel="00FB4235">
          <w:delText>) will have a party code assigned to them. (This list will be subject to update to include further external parties)</w:delText>
        </w:r>
      </w:del>
    </w:p>
    <w:p w14:paraId="678CD1BE" w14:textId="324078C7" w:rsidR="00A54C27" w:rsidDel="00FB4235" w:rsidRDefault="00A54C27" w:rsidP="00C43803">
      <w:pPr>
        <w:pStyle w:val="Header"/>
        <w:tabs>
          <w:tab w:val="clear" w:pos="4153"/>
          <w:tab w:val="clear" w:pos="8306"/>
        </w:tabs>
        <w:rPr>
          <w:del w:id="838" w:author="Keith Jones (NESO)" w:date="2024-12-13T09:18:00Z" w16du:dateUtc="2024-12-13T09:18:00Z"/>
        </w:rPr>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6144"/>
      </w:tblGrid>
      <w:tr w:rsidR="00A54C27" w:rsidDel="00FB4235" w14:paraId="65D945D9" w14:textId="680CB648" w:rsidTr="00607A93">
        <w:trPr>
          <w:del w:id="839" w:author="Keith Jones (NESO)" w:date="2024-12-13T09:18:00Z"/>
        </w:trPr>
        <w:tc>
          <w:tcPr>
            <w:tcW w:w="1526" w:type="dxa"/>
          </w:tcPr>
          <w:p w14:paraId="20575E83" w14:textId="624B354D" w:rsidR="00A54C27" w:rsidDel="00FB4235" w:rsidRDefault="00A54C27">
            <w:pPr>
              <w:rPr>
                <w:del w:id="840" w:author="Keith Jones (NESO)" w:date="2024-12-13T09:18:00Z" w16du:dateUtc="2024-12-13T09:18:00Z"/>
              </w:rPr>
            </w:pPr>
            <w:del w:id="841" w:author="Keith Jones (NESO)" w:date="2024-12-13T09:18:00Z" w16du:dateUtc="2024-12-13T09:18:00Z">
              <w:r w:rsidDel="00FB4235">
                <w:delText>Code</w:delText>
              </w:r>
            </w:del>
          </w:p>
        </w:tc>
        <w:tc>
          <w:tcPr>
            <w:tcW w:w="850" w:type="dxa"/>
          </w:tcPr>
          <w:p w14:paraId="52D17E10" w14:textId="51CA7B82" w:rsidR="00A54C27" w:rsidDel="00FB4235" w:rsidRDefault="00A54C27">
            <w:pPr>
              <w:rPr>
                <w:del w:id="842" w:author="Keith Jones (NESO)" w:date="2024-12-13T09:18:00Z" w16du:dateUtc="2024-12-13T09:18:00Z"/>
              </w:rPr>
            </w:pPr>
            <w:del w:id="843" w:author="Keith Jones (NESO)" w:date="2024-12-13T09:18:00Z" w16du:dateUtc="2024-12-13T09:18:00Z">
              <w:r w:rsidDel="00FB4235">
                <w:delText>Type</w:delText>
              </w:r>
            </w:del>
          </w:p>
        </w:tc>
        <w:tc>
          <w:tcPr>
            <w:tcW w:w="6144" w:type="dxa"/>
          </w:tcPr>
          <w:p w14:paraId="49DE07AD" w14:textId="3BE55578" w:rsidR="00A54C27" w:rsidDel="00FB4235" w:rsidRDefault="00A54C27">
            <w:pPr>
              <w:rPr>
                <w:del w:id="844" w:author="Keith Jones (NESO)" w:date="2024-12-13T09:18:00Z" w16du:dateUtc="2024-12-13T09:18:00Z"/>
              </w:rPr>
            </w:pPr>
            <w:del w:id="845" w:author="Keith Jones (NESO)" w:date="2024-12-13T09:18:00Z" w16du:dateUtc="2024-12-13T09:18:00Z">
              <w:r w:rsidDel="00FB4235">
                <w:delText>User</w:delText>
              </w:r>
            </w:del>
          </w:p>
        </w:tc>
      </w:tr>
      <w:tr w:rsidR="00A54C27" w:rsidDel="00FB4235" w14:paraId="2D58E316" w14:textId="37A80BAA" w:rsidTr="00607A93">
        <w:trPr>
          <w:del w:id="846" w:author="Keith Jones (NESO)" w:date="2024-12-13T09:18:00Z"/>
        </w:trPr>
        <w:tc>
          <w:tcPr>
            <w:tcW w:w="1526" w:type="dxa"/>
          </w:tcPr>
          <w:p w14:paraId="5B59730B" w14:textId="55C3E93E" w:rsidR="00A54C27" w:rsidDel="00FB4235" w:rsidRDefault="00A54C27">
            <w:pPr>
              <w:rPr>
                <w:del w:id="847" w:author="Keith Jones (NESO)" w:date="2024-12-13T09:18:00Z" w16du:dateUtc="2024-12-13T09:18:00Z"/>
              </w:rPr>
            </w:pPr>
            <w:del w:id="848" w:author="Keith Jones (NESO)" w:date="2024-12-13T09:18:00Z" w16du:dateUtc="2024-12-13T09:18:00Z">
              <w:r w:rsidDel="00FB4235">
                <w:delText>PLSP</w:delText>
              </w:r>
            </w:del>
          </w:p>
        </w:tc>
        <w:tc>
          <w:tcPr>
            <w:tcW w:w="850" w:type="dxa"/>
          </w:tcPr>
          <w:p w14:paraId="119F4557" w14:textId="103A3996" w:rsidR="00A54C27" w:rsidDel="00FB4235" w:rsidRDefault="00A54C27">
            <w:pPr>
              <w:rPr>
                <w:del w:id="849" w:author="Keith Jones (NESO)" w:date="2024-12-13T09:18:00Z" w16du:dateUtc="2024-12-13T09:18:00Z"/>
              </w:rPr>
            </w:pPr>
            <w:del w:id="850" w:author="Keith Jones (NESO)" w:date="2024-12-13T09:18:00Z" w16du:dateUtc="2024-12-13T09:18:00Z">
              <w:r w:rsidDel="00FB4235">
                <w:delText>TO</w:delText>
              </w:r>
            </w:del>
          </w:p>
        </w:tc>
        <w:tc>
          <w:tcPr>
            <w:tcW w:w="6144" w:type="dxa"/>
          </w:tcPr>
          <w:p w14:paraId="2633D401" w14:textId="6ECC88C6" w:rsidR="00A54C27" w:rsidDel="00FB4235" w:rsidRDefault="00A54C27">
            <w:pPr>
              <w:rPr>
                <w:del w:id="851" w:author="Keith Jones (NESO)" w:date="2024-12-13T09:18:00Z" w16du:dateUtc="2024-12-13T09:18:00Z"/>
              </w:rPr>
            </w:pPr>
            <w:del w:id="852" w:author="Keith Jones (NESO)" w:date="2024-12-13T09:18:00Z" w16du:dateUtc="2024-12-13T09:18:00Z">
              <w:r w:rsidDel="00FB4235">
                <w:delText>Scottish Power Planning Group</w:delText>
              </w:r>
            </w:del>
          </w:p>
        </w:tc>
      </w:tr>
      <w:tr w:rsidR="00A54C27" w:rsidDel="00FB4235" w14:paraId="057DD00F" w14:textId="202E7E32" w:rsidTr="00607A93">
        <w:trPr>
          <w:del w:id="853" w:author="Keith Jones (NESO)" w:date="2024-12-13T09:18:00Z"/>
        </w:trPr>
        <w:tc>
          <w:tcPr>
            <w:tcW w:w="1526" w:type="dxa"/>
          </w:tcPr>
          <w:p w14:paraId="460C89B9" w14:textId="21F877AB" w:rsidR="00A54C27" w:rsidDel="00FB4235" w:rsidRDefault="00A54C27">
            <w:pPr>
              <w:rPr>
                <w:del w:id="854" w:author="Keith Jones (NESO)" w:date="2024-12-13T09:18:00Z" w16du:dateUtc="2024-12-13T09:18:00Z"/>
              </w:rPr>
            </w:pPr>
            <w:del w:id="855" w:author="Keith Jones (NESO)" w:date="2024-12-13T09:18:00Z" w16du:dateUtc="2024-12-13T09:18:00Z">
              <w:r w:rsidDel="00FB4235">
                <w:delText>PLSH</w:delText>
              </w:r>
            </w:del>
          </w:p>
        </w:tc>
        <w:tc>
          <w:tcPr>
            <w:tcW w:w="850" w:type="dxa"/>
          </w:tcPr>
          <w:p w14:paraId="6A0C6A07" w14:textId="0F7FFC2B" w:rsidR="00A54C27" w:rsidDel="00FB4235" w:rsidRDefault="00A54C27">
            <w:pPr>
              <w:rPr>
                <w:del w:id="856" w:author="Keith Jones (NESO)" w:date="2024-12-13T09:18:00Z" w16du:dateUtc="2024-12-13T09:18:00Z"/>
              </w:rPr>
            </w:pPr>
            <w:del w:id="857" w:author="Keith Jones (NESO)" w:date="2024-12-13T09:18:00Z" w16du:dateUtc="2024-12-13T09:18:00Z">
              <w:r w:rsidDel="00FB4235">
                <w:delText>TO</w:delText>
              </w:r>
            </w:del>
          </w:p>
        </w:tc>
        <w:tc>
          <w:tcPr>
            <w:tcW w:w="6144" w:type="dxa"/>
          </w:tcPr>
          <w:p w14:paraId="794C76FD" w14:textId="75E653EC" w:rsidR="00A54C27" w:rsidDel="00FB4235" w:rsidRDefault="00A54C27">
            <w:pPr>
              <w:rPr>
                <w:del w:id="858" w:author="Keith Jones (NESO)" w:date="2024-12-13T09:18:00Z" w16du:dateUtc="2024-12-13T09:18:00Z"/>
              </w:rPr>
            </w:pPr>
            <w:del w:id="859" w:author="Keith Jones (NESO)" w:date="2024-12-13T09:18:00Z" w16du:dateUtc="2024-12-13T09:18:00Z">
              <w:r w:rsidDel="00FB4235">
                <w:delText>Scottish Hydro Electric Transmission</w:delText>
              </w:r>
            </w:del>
          </w:p>
        </w:tc>
      </w:tr>
      <w:tr w:rsidR="00A54C27" w:rsidDel="00FB4235" w14:paraId="438DD6B1" w14:textId="58591A2B" w:rsidTr="00607A93">
        <w:trPr>
          <w:del w:id="860" w:author="Keith Jones (NESO)" w:date="2024-12-13T09:18:00Z"/>
        </w:trPr>
        <w:tc>
          <w:tcPr>
            <w:tcW w:w="1526" w:type="dxa"/>
          </w:tcPr>
          <w:p w14:paraId="46A38493" w14:textId="0CD1C307" w:rsidR="00A54C27" w:rsidDel="00FB4235" w:rsidRDefault="00A54C27">
            <w:pPr>
              <w:rPr>
                <w:del w:id="861" w:author="Keith Jones (NESO)" w:date="2024-12-13T09:18:00Z" w16du:dateUtc="2024-12-13T09:18:00Z"/>
              </w:rPr>
            </w:pPr>
            <w:del w:id="862" w:author="Keith Jones (NESO)" w:date="2024-12-13T09:18:00Z" w16du:dateUtc="2024-12-13T09:18:00Z">
              <w:r w:rsidDel="00FB4235">
                <w:delText>SPD</w:delText>
              </w:r>
            </w:del>
          </w:p>
        </w:tc>
        <w:tc>
          <w:tcPr>
            <w:tcW w:w="850" w:type="dxa"/>
          </w:tcPr>
          <w:p w14:paraId="0A21CCEE" w14:textId="628BFFA0" w:rsidR="00A54C27" w:rsidDel="00FB4235" w:rsidRDefault="00A54C27">
            <w:pPr>
              <w:rPr>
                <w:del w:id="863" w:author="Keith Jones (NESO)" w:date="2024-12-13T09:18:00Z" w16du:dateUtc="2024-12-13T09:18:00Z"/>
              </w:rPr>
            </w:pPr>
            <w:del w:id="864" w:author="Keith Jones (NESO)" w:date="2024-12-13T09:18:00Z" w16du:dateUtc="2024-12-13T09:18:00Z">
              <w:r w:rsidDel="00FB4235">
                <w:delText>EXT</w:delText>
              </w:r>
            </w:del>
          </w:p>
        </w:tc>
        <w:tc>
          <w:tcPr>
            <w:tcW w:w="6144" w:type="dxa"/>
          </w:tcPr>
          <w:p w14:paraId="4DBF6B8D" w14:textId="702BB8B0" w:rsidR="00A54C27" w:rsidDel="00FB4235" w:rsidRDefault="00A54C27">
            <w:pPr>
              <w:rPr>
                <w:del w:id="865" w:author="Keith Jones (NESO)" w:date="2024-12-13T09:18:00Z" w16du:dateUtc="2024-12-13T09:18:00Z"/>
              </w:rPr>
            </w:pPr>
            <w:del w:id="866" w:author="Keith Jones (NESO)" w:date="2024-12-13T09:18:00Z" w16du:dateUtc="2024-12-13T09:18:00Z">
              <w:r w:rsidDel="00FB4235">
                <w:delText>Scottish Power Distribution</w:delText>
              </w:r>
            </w:del>
          </w:p>
        </w:tc>
      </w:tr>
      <w:tr w:rsidR="00A54C27" w:rsidDel="00FB4235" w14:paraId="7999EA27" w14:textId="3924EE39" w:rsidTr="00607A93">
        <w:trPr>
          <w:del w:id="867" w:author="Keith Jones (NESO)" w:date="2024-12-13T09:18:00Z"/>
        </w:trPr>
        <w:tc>
          <w:tcPr>
            <w:tcW w:w="1526" w:type="dxa"/>
          </w:tcPr>
          <w:p w14:paraId="33720F4E" w14:textId="5B2DA0BE" w:rsidR="00A54C27" w:rsidDel="00FB4235" w:rsidRDefault="00A54C27">
            <w:pPr>
              <w:rPr>
                <w:del w:id="868" w:author="Keith Jones (NESO)" w:date="2024-12-13T09:18:00Z" w16du:dateUtc="2024-12-13T09:18:00Z"/>
              </w:rPr>
            </w:pPr>
            <w:del w:id="869" w:author="Keith Jones (NESO)" w:date="2024-12-13T09:18:00Z" w16du:dateUtc="2024-12-13T09:18:00Z">
              <w:r w:rsidDel="00FB4235">
                <w:delText>SHEPDL</w:delText>
              </w:r>
            </w:del>
          </w:p>
        </w:tc>
        <w:tc>
          <w:tcPr>
            <w:tcW w:w="850" w:type="dxa"/>
          </w:tcPr>
          <w:p w14:paraId="39C1F65B" w14:textId="45432C6F" w:rsidR="00A54C27" w:rsidDel="00FB4235" w:rsidRDefault="00A54C27">
            <w:pPr>
              <w:rPr>
                <w:del w:id="870" w:author="Keith Jones (NESO)" w:date="2024-12-13T09:18:00Z" w16du:dateUtc="2024-12-13T09:18:00Z"/>
              </w:rPr>
            </w:pPr>
            <w:del w:id="871" w:author="Keith Jones (NESO)" w:date="2024-12-13T09:18:00Z" w16du:dateUtc="2024-12-13T09:18:00Z">
              <w:r w:rsidDel="00FB4235">
                <w:delText>EXT</w:delText>
              </w:r>
            </w:del>
          </w:p>
        </w:tc>
        <w:tc>
          <w:tcPr>
            <w:tcW w:w="6144" w:type="dxa"/>
          </w:tcPr>
          <w:p w14:paraId="6114E4C9" w14:textId="236D74C2" w:rsidR="00A54C27" w:rsidDel="00FB4235" w:rsidRDefault="00A54C27">
            <w:pPr>
              <w:rPr>
                <w:del w:id="872" w:author="Keith Jones (NESO)" w:date="2024-12-13T09:18:00Z" w16du:dateUtc="2024-12-13T09:18:00Z"/>
              </w:rPr>
            </w:pPr>
            <w:del w:id="873" w:author="Keith Jones (NESO)" w:date="2024-12-13T09:18:00Z" w16du:dateUtc="2024-12-13T09:18:00Z">
              <w:r w:rsidDel="00FB4235">
                <w:delText>Scottish Hydro Electric Distribution</w:delText>
              </w:r>
            </w:del>
          </w:p>
        </w:tc>
      </w:tr>
      <w:tr w:rsidR="00D82BC5" w:rsidDel="00FB4235" w14:paraId="7FC06D79" w14:textId="32A72B30" w:rsidTr="00607A93">
        <w:trPr>
          <w:del w:id="874" w:author="Keith Jones (NESO)" w:date="2024-12-13T09:18:00Z"/>
        </w:trPr>
        <w:tc>
          <w:tcPr>
            <w:tcW w:w="1526" w:type="dxa"/>
          </w:tcPr>
          <w:p w14:paraId="20B8D308" w14:textId="5342F538" w:rsidR="00D82BC5" w:rsidDel="00FB4235" w:rsidRDefault="00D82BC5">
            <w:pPr>
              <w:rPr>
                <w:del w:id="875" w:author="Keith Jones (NESO)" w:date="2024-12-13T09:18:00Z" w16du:dateUtc="2024-12-13T09:18:00Z"/>
              </w:rPr>
            </w:pPr>
            <w:del w:id="876" w:author="Keith Jones (NESO)" w:date="2024-12-13T09:18:00Z" w16du:dateUtc="2024-12-13T09:18:00Z">
              <w:r w:rsidDel="00FB4235">
                <w:delText>PLNTH</w:delText>
              </w:r>
            </w:del>
          </w:p>
        </w:tc>
        <w:tc>
          <w:tcPr>
            <w:tcW w:w="850" w:type="dxa"/>
          </w:tcPr>
          <w:p w14:paraId="6D848CEE" w14:textId="33E86EEF" w:rsidR="00D82BC5" w:rsidDel="00FB4235" w:rsidRDefault="00D82BC5">
            <w:pPr>
              <w:rPr>
                <w:del w:id="877" w:author="Keith Jones (NESO)" w:date="2024-12-13T09:18:00Z" w16du:dateUtc="2024-12-13T09:18:00Z"/>
              </w:rPr>
            </w:pPr>
            <w:del w:id="878" w:author="Keith Jones (NESO)" w:date="2024-12-13T09:18:00Z" w16du:dateUtc="2024-12-13T09:18:00Z">
              <w:r w:rsidDel="00FB4235">
                <w:delText>SO</w:delText>
              </w:r>
            </w:del>
          </w:p>
        </w:tc>
        <w:tc>
          <w:tcPr>
            <w:tcW w:w="6144" w:type="dxa"/>
          </w:tcPr>
          <w:p w14:paraId="111F7B0D" w14:textId="21E6E9E1" w:rsidR="00D82BC5" w:rsidDel="00FB4235" w:rsidRDefault="005440FF">
            <w:pPr>
              <w:rPr>
                <w:del w:id="879" w:author="Keith Jones (NESO)" w:date="2024-12-13T09:18:00Z" w16du:dateUtc="2024-12-13T09:18:00Z"/>
              </w:rPr>
            </w:pPr>
            <w:del w:id="880" w:author="Keith Jones (NESO)" w:date="2024-12-13T09:18:00Z" w16du:dateUtc="2024-12-13T09:18:00Z">
              <w:r w:rsidDel="00FB4235">
                <w:delText>The Company</w:delText>
              </w:r>
            </w:del>
          </w:p>
        </w:tc>
      </w:tr>
      <w:tr w:rsidR="00D82BC5" w:rsidDel="00FB4235" w14:paraId="169EC9AC" w14:textId="7677111F" w:rsidTr="00607A93">
        <w:trPr>
          <w:del w:id="881" w:author="Keith Jones (NESO)" w:date="2024-12-13T09:18:00Z"/>
        </w:trPr>
        <w:tc>
          <w:tcPr>
            <w:tcW w:w="1526" w:type="dxa"/>
          </w:tcPr>
          <w:p w14:paraId="1434AD4D" w14:textId="3106CBB3" w:rsidR="00D82BC5" w:rsidDel="00FB4235" w:rsidRDefault="00D82BC5">
            <w:pPr>
              <w:rPr>
                <w:del w:id="882" w:author="Keith Jones (NESO)" w:date="2024-12-13T09:18:00Z" w16du:dateUtc="2024-12-13T09:18:00Z"/>
              </w:rPr>
            </w:pPr>
            <w:del w:id="883" w:author="Keith Jones (NESO)" w:date="2024-12-13T09:18:00Z" w16du:dateUtc="2024-12-13T09:18:00Z">
              <w:r w:rsidDel="00FB4235">
                <w:delText>PLSTH</w:delText>
              </w:r>
            </w:del>
          </w:p>
        </w:tc>
        <w:tc>
          <w:tcPr>
            <w:tcW w:w="850" w:type="dxa"/>
          </w:tcPr>
          <w:p w14:paraId="43E91DA4" w14:textId="4ECD8970" w:rsidR="00D82BC5" w:rsidDel="00FB4235" w:rsidRDefault="00D82BC5" w:rsidP="002B1459">
            <w:pPr>
              <w:rPr>
                <w:del w:id="884" w:author="Keith Jones (NESO)" w:date="2024-12-13T09:18:00Z" w16du:dateUtc="2024-12-13T09:18:00Z"/>
              </w:rPr>
            </w:pPr>
            <w:del w:id="885" w:author="Keith Jones (NESO)" w:date="2024-12-13T09:18:00Z" w16du:dateUtc="2024-12-13T09:18:00Z">
              <w:r w:rsidDel="00FB4235">
                <w:delText>SO</w:delText>
              </w:r>
            </w:del>
          </w:p>
        </w:tc>
        <w:tc>
          <w:tcPr>
            <w:tcW w:w="6144" w:type="dxa"/>
          </w:tcPr>
          <w:p w14:paraId="6122FF08" w14:textId="31146518" w:rsidR="00D82BC5" w:rsidDel="00FB4235" w:rsidRDefault="005440FF" w:rsidP="002B1459">
            <w:pPr>
              <w:rPr>
                <w:del w:id="886" w:author="Keith Jones (NESO)" w:date="2024-12-13T09:18:00Z" w16du:dateUtc="2024-12-13T09:18:00Z"/>
              </w:rPr>
            </w:pPr>
            <w:del w:id="887" w:author="Keith Jones (NESO)" w:date="2024-12-13T09:18:00Z" w16du:dateUtc="2024-12-13T09:18:00Z">
              <w:r w:rsidDel="00FB4235">
                <w:delText>The Company</w:delText>
              </w:r>
            </w:del>
          </w:p>
        </w:tc>
      </w:tr>
      <w:tr w:rsidR="00A54C27" w:rsidDel="00FB4235" w14:paraId="255AB84E" w14:textId="631F0E20" w:rsidTr="00607A93">
        <w:trPr>
          <w:del w:id="888" w:author="Keith Jones (NESO)" w:date="2024-12-13T09:18:00Z"/>
        </w:trPr>
        <w:tc>
          <w:tcPr>
            <w:tcW w:w="1526" w:type="dxa"/>
          </w:tcPr>
          <w:p w14:paraId="64AB974F" w14:textId="29A74A0D" w:rsidR="00A54C27" w:rsidDel="00FB4235" w:rsidRDefault="00A54C27">
            <w:pPr>
              <w:rPr>
                <w:del w:id="889" w:author="Keith Jones (NESO)" w:date="2024-12-13T09:18:00Z" w16du:dateUtc="2024-12-13T09:18:00Z"/>
              </w:rPr>
            </w:pPr>
            <w:del w:id="890" w:author="Keith Jones (NESO)" w:date="2024-12-13T09:18:00Z" w16du:dateUtc="2024-12-13T09:18:00Z">
              <w:r w:rsidDel="00FB4235">
                <w:delText>PLSCOT</w:delText>
              </w:r>
            </w:del>
          </w:p>
        </w:tc>
        <w:tc>
          <w:tcPr>
            <w:tcW w:w="850" w:type="dxa"/>
          </w:tcPr>
          <w:p w14:paraId="25D8AB03" w14:textId="09B7EAAD" w:rsidR="00A54C27" w:rsidDel="00FB4235" w:rsidRDefault="003C5327" w:rsidP="002B1459">
            <w:pPr>
              <w:rPr>
                <w:del w:id="891" w:author="Keith Jones (NESO)" w:date="2024-12-13T09:18:00Z" w16du:dateUtc="2024-12-13T09:18:00Z"/>
              </w:rPr>
            </w:pPr>
            <w:del w:id="892" w:author="Keith Jones (NESO)" w:date="2024-12-13T09:18:00Z" w16du:dateUtc="2024-12-13T09:18:00Z">
              <w:r w:rsidDel="00FB4235">
                <w:delText>SO</w:delText>
              </w:r>
            </w:del>
          </w:p>
        </w:tc>
        <w:tc>
          <w:tcPr>
            <w:tcW w:w="6144" w:type="dxa"/>
          </w:tcPr>
          <w:p w14:paraId="0425487E" w14:textId="31B40B37" w:rsidR="00A54C27" w:rsidDel="00FB4235" w:rsidRDefault="005440FF" w:rsidP="002B1459">
            <w:pPr>
              <w:rPr>
                <w:del w:id="893" w:author="Keith Jones (NESO)" w:date="2024-12-13T09:18:00Z" w16du:dateUtc="2024-12-13T09:18:00Z"/>
              </w:rPr>
            </w:pPr>
            <w:del w:id="894" w:author="Keith Jones (NESO)" w:date="2024-12-13T09:18:00Z" w16du:dateUtc="2024-12-13T09:18:00Z">
              <w:r w:rsidDel="00FB4235">
                <w:delText>The Company</w:delText>
              </w:r>
            </w:del>
          </w:p>
        </w:tc>
      </w:tr>
      <w:tr w:rsidR="00447463" w:rsidDel="00FB4235" w14:paraId="34160998" w14:textId="1B6D8B2B" w:rsidTr="00607A93">
        <w:trPr>
          <w:del w:id="895" w:author="Keith Jones (NESO)" w:date="2024-12-13T09:18:00Z"/>
        </w:trPr>
        <w:tc>
          <w:tcPr>
            <w:tcW w:w="1526" w:type="dxa"/>
          </w:tcPr>
          <w:p w14:paraId="245D5A76" w14:textId="45DC8671" w:rsidR="00447463" w:rsidDel="00FB4235" w:rsidRDefault="003C5327">
            <w:pPr>
              <w:rPr>
                <w:del w:id="896" w:author="Keith Jones (NESO)" w:date="2024-12-13T09:18:00Z" w16du:dateUtc="2024-12-13T09:18:00Z"/>
              </w:rPr>
            </w:pPr>
            <w:del w:id="897" w:author="Keith Jones (NESO)" w:date="2024-12-13T09:18:00Z" w16du:dateUtc="2024-12-13T09:18:00Z">
              <w:r w:rsidDel="00FB4235">
                <w:delText>NGET</w:delText>
              </w:r>
            </w:del>
          </w:p>
        </w:tc>
        <w:tc>
          <w:tcPr>
            <w:tcW w:w="850" w:type="dxa"/>
          </w:tcPr>
          <w:p w14:paraId="2C641757" w14:textId="0142D758" w:rsidR="00447463" w:rsidDel="00FB4235" w:rsidRDefault="00447463" w:rsidP="002B1459">
            <w:pPr>
              <w:rPr>
                <w:del w:id="898" w:author="Keith Jones (NESO)" w:date="2024-12-13T09:18:00Z" w16du:dateUtc="2024-12-13T09:18:00Z"/>
              </w:rPr>
            </w:pPr>
            <w:del w:id="899" w:author="Keith Jones (NESO)" w:date="2024-12-13T09:18:00Z" w16du:dateUtc="2024-12-13T09:18:00Z">
              <w:r w:rsidDel="00FB4235">
                <w:delText>TO</w:delText>
              </w:r>
            </w:del>
          </w:p>
        </w:tc>
        <w:tc>
          <w:tcPr>
            <w:tcW w:w="6144" w:type="dxa"/>
          </w:tcPr>
          <w:p w14:paraId="16E04078" w14:textId="0A19D0D7" w:rsidR="00447463" w:rsidDel="00FB4235" w:rsidRDefault="003C5327" w:rsidP="002B1459">
            <w:pPr>
              <w:rPr>
                <w:del w:id="900" w:author="Keith Jones (NESO)" w:date="2024-12-13T09:18:00Z" w16du:dateUtc="2024-12-13T09:18:00Z"/>
              </w:rPr>
            </w:pPr>
            <w:del w:id="901" w:author="Keith Jones (NESO)" w:date="2024-12-13T09:18:00Z" w16du:dateUtc="2024-12-13T09:18:00Z">
              <w:r w:rsidDel="00FB4235">
                <w:delText>National Grid Electricity Transmission Plc</w:delText>
              </w:r>
            </w:del>
          </w:p>
        </w:tc>
      </w:tr>
      <w:tr w:rsidR="00447463" w:rsidDel="00FB4235" w14:paraId="3F168B05" w14:textId="293E2318" w:rsidTr="00607A93">
        <w:trPr>
          <w:del w:id="902" w:author="Keith Jones (NESO)" w:date="2024-12-13T09:18:00Z"/>
        </w:trPr>
        <w:tc>
          <w:tcPr>
            <w:tcW w:w="1526" w:type="dxa"/>
          </w:tcPr>
          <w:p w14:paraId="4C7AE96E" w14:textId="5480B9E6" w:rsidR="00447463" w:rsidDel="00FB4235" w:rsidRDefault="00447463">
            <w:pPr>
              <w:rPr>
                <w:del w:id="903" w:author="Keith Jones (NESO)" w:date="2024-12-13T09:18:00Z" w16du:dateUtc="2024-12-13T09:18:00Z"/>
              </w:rPr>
            </w:pPr>
          </w:p>
        </w:tc>
        <w:tc>
          <w:tcPr>
            <w:tcW w:w="850" w:type="dxa"/>
          </w:tcPr>
          <w:p w14:paraId="2259F94E" w14:textId="69689F1E" w:rsidR="00447463" w:rsidRPr="002B67E4" w:rsidDel="00FB4235" w:rsidRDefault="00447463">
            <w:pPr>
              <w:rPr>
                <w:del w:id="904" w:author="Keith Jones (NESO)" w:date="2024-12-13T09:18:00Z" w16du:dateUtc="2024-12-13T09:18:00Z"/>
              </w:rPr>
            </w:pPr>
          </w:p>
        </w:tc>
        <w:tc>
          <w:tcPr>
            <w:tcW w:w="6144" w:type="dxa"/>
          </w:tcPr>
          <w:p w14:paraId="70BDDEBA" w14:textId="6DAD37AF" w:rsidR="00447463" w:rsidDel="00FB4235" w:rsidRDefault="00447463" w:rsidP="005F6A86">
            <w:pPr>
              <w:rPr>
                <w:del w:id="905" w:author="Keith Jones (NESO)" w:date="2024-12-13T09:18:00Z" w16du:dateUtc="2024-12-13T09:18:00Z"/>
              </w:rPr>
            </w:pPr>
          </w:p>
        </w:tc>
      </w:tr>
      <w:tr w:rsidR="00575C58" w:rsidDel="00FB4235" w14:paraId="30916361" w14:textId="735DA771" w:rsidTr="00607A93">
        <w:trPr>
          <w:del w:id="906" w:author="Keith Jones (NESO)" w:date="2024-12-13T09:18:00Z"/>
        </w:trPr>
        <w:tc>
          <w:tcPr>
            <w:tcW w:w="1526" w:type="dxa"/>
          </w:tcPr>
          <w:p w14:paraId="5EE0059F" w14:textId="3F3529CB" w:rsidR="00575C58" w:rsidDel="00FB4235" w:rsidRDefault="00665C1A">
            <w:pPr>
              <w:rPr>
                <w:del w:id="907" w:author="Keith Jones (NESO)" w:date="2024-12-13T09:18:00Z" w16du:dateUtc="2024-12-13T09:18:00Z"/>
              </w:rPr>
            </w:pPr>
            <w:del w:id="908" w:author="Keith Jones (NESO)" w:date="2024-12-13T09:18:00Z" w16du:dateUtc="2024-12-13T09:18:00Z">
              <w:r w:rsidDel="00FB4235">
                <w:delText>BBGYM</w:delText>
              </w:r>
            </w:del>
          </w:p>
        </w:tc>
        <w:tc>
          <w:tcPr>
            <w:tcW w:w="850" w:type="dxa"/>
          </w:tcPr>
          <w:p w14:paraId="5344978D" w14:textId="5EBF3B48" w:rsidR="00575C58" w:rsidDel="00FB4235" w:rsidRDefault="00575C58">
            <w:pPr>
              <w:rPr>
                <w:del w:id="909" w:author="Keith Jones (NESO)" w:date="2024-12-13T09:18:00Z" w16du:dateUtc="2024-12-13T09:18:00Z"/>
              </w:rPr>
            </w:pPr>
            <w:del w:id="910" w:author="Keith Jones (NESO)" w:date="2024-12-13T09:18:00Z" w16du:dateUtc="2024-12-13T09:18:00Z">
              <w:r w:rsidRPr="002B67E4" w:rsidDel="00FB4235">
                <w:delText>TO</w:delText>
              </w:r>
            </w:del>
          </w:p>
        </w:tc>
        <w:tc>
          <w:tcPr>
            <w:tcW w:w="6144" w:type="dxa"/>
          </w:tcPr>
          <w:p w14:paraId="0976E08E" w14:textId="224CB237" w:rsidR="00575C58" w:rsidDel="00FB4235" w:rsidRDefault="00575C58" w:rsidP="005F6A86">
            <w:pPr>
              <w:rPr>
                <w:del w:id="911" w:author="Keith Jones (NESO)" w:date="2024-12-13T09:18:00Z" w16du:dateUtc="2024-12-13T09:18:00Z"/>
              </w:rPr>
            </w:pPr>
            <w:del w:id="912" w:author="Keith Jones (NESO)" w:date="2024-12-13T09:18:00Z" w16du:dateUtc="2024-12-13T09:18:00Z">
              <w:r w:rsidDel="00FB4235">
                <w:delText xml:space="preserve">Balfour </w:delText>
              </w:r>
              <w:r w:rsidR="005F6A86" w:rsidDel="00FB4235">
                <w:delText>B</w:delText>
              </w:r>
              <w:r w:rsidDel="00FB4235">
                <w:delText>eatty Gwynt Y Mor</w:delText>
              </w:r>
            </w:del>
          </w:p>
        </w:tc>
      </w:tr>
      <w:tr w:rsidR="00575C58" w:rsidDel="00FB4235" w14:paraId="0C6078B9" w14:textId="2C5079E2" w:rsidTr="00607A93">
        <w:trPr>
          <w:del w:id="913" w:author="Keith Jones (NESO)" w:date="2024-12-13T09:18:00Z"/>
        </w:trPr>
        <w:tc>
          <w:tcPr>
            <w:tcW w:w="1526" w:type="dxa"/>
          </w:tcPr>
          <w:p w14:paraId="549E5821" w14:textId="37662B65" w:rsidR="00575C58" w:rsidDel="00FB4235" w:rsidRDefault="00665C1A">
            <w:pPr>
              <w:rPr>
                <w:del w:id="914" w:author="Keith Jones (NESO)" w:date="2024-12-13T09:18:00Z" w16du:dateUtc="2024-12-13T09:18:00Z"/>
              </w:rPr>
            </w:pPr>
            <w:del w:id="915" w:author="Keith Jones (NESO)" w:date="2024-12-13T09:18:00Z" w16du:dateUtc="2024-12-13T09:18:00Z">
              <w:r w:rsidDel="00FB4235">
                <w:delText>BTLA</w:delText>
              </w:r>
            </w:del>
          </w:p>
        </w:tc>
        <w:tc>
          <w:tcPr>
            <w:tcW w:w="850" w:type="dxa"/>
          </w:tcPr>
          <w:p w14:paraId="59A7C64C" w14:textId="1B829AE9" w:rsidR="00575C58" w:rsidDel="00FB4235" w:rsidRDefault="00575C58">
            <w:pPr>
              <w:rPr>
                <w:del w:id="916" w:author="Keith Jones (NESO)" w:date="2024-12-13T09:18:00Z" w16du:dateUtc="2024-12-13T09:18:00Z"/>
              </w:rPr>
            </w:pPr>
            <w:del w:id="917" w:author="Keith Jones (NESO)" w:date="2024-12-13T09:18:00Z" w16du:dateUtc="2024-12-13T09:18:00Z">
              <w:r w:rsidRPr="002B67E4" w:rsidDel="00FB4235">
                <w:delText>TO</w:delText>
              </w:r>
            </w:del>
          </w:p>
        </w:tc>
        <w:tc>
          <w:tcPr>
            <w:tcW w:w="6144" w:type="dxa"/>
          </w:tcPr>
          <w:p w14:paraId="146F496C" w14:textId="7B955E52" w:rsidR="00575C58" w:rsidDel="00FB4235" w:rsidRDefault="00575C58">
            <w:pPr>
              <w:rPr>
                <w:del w:id="918" w:author="Keith Jones (NESO)" w:date="2024-12-13T09:18:00Z" w16du:dateUtc="2024-12-13T09:18:00Z"/>
              </w:rPr>
            </w:pPr>
            <w:del w:id="919" w:author="Keith Jones (NESO)" w:date="2024-12-13T09:18:00Z" w16du:dateUtc="2024-12-13T09:18:00Z">
              <w:r w:rsidDel="00FB4235">
                <w:delText>Blue Transmission London Array</w:delText>
              </w:r>
            </w:del>
          </w:p>
        </w:tc>
      </w:tr>
      <w:tr w:rsidR="00575C58" w:rsidDel="00FB4235" w14:paraId="47222D1F" w14:textId="628CFC08" w:rsidTr="00607A93">
        <w:trPr>
          <w:del w:id="920" w:author="Keith Jones (NESO)" w:date="2024-12-13T09:18:00Z"/>
        </w:trPr>
        <w:tc>
          <w:tcPr>
            <w:tcW w:w="1526" w:type="dxa"/>
          </w:tcPr>
          <w:p w14:paraId="6C04056E" w14:textId="647E7ABD" w:rsidR="00575C58" w:rsidDel="00FB4235" w:rsidRDefault="00665C1A">
            <w:pPr>
              <w:rPr>
                <w:del w:id="921" w:author="Keith Jones (NESO)" w:date="2024-12-13T09:18:00Z" w16du:dateUtc="2024-12-13T09:18:00Z"/>
              </w:rPr>
            </w:pPr>
            <w:del w:id="922" w:author="Keith Jones (NESO)" w:date="2024-12-13T09:18:00Z" w16du:dateUtc="2024-12-13T09:18:00Z">
              <w:r w:rsidDel="00FB4235">
                <w:delText>BLTR</w:delText>
              </w:r>
            </w:del>
          </w:p>
        </w:tc>
        <w:tc>
          <w:tcPr>
            <w:tcW w:w="850" w:type="dxa"/>
          </w:tcPr>
          <w:p w14:paraId="71513DF3" w14:textId="680A4BF9" w:rsidR="00575C58" w:rsidDel="00FB4235" w:rsidRDefault="00575C58">
            <w:pPr>
              <w:rPr>
                <w:del w:id="923" w:author="Keith Jones (NESO)" w:date="2024-12-13T09:18:00Z" w16du:dateUtc="2024-12-13T09:18:00Z"/>
              </w:rPr>
            </w:pPr>
            <w:del w:id="924" w:author="Keith Jones (NESO)" w:date="2024-12-13T09:18:00Z" w16du:dateUtc="2024-12-13T09:18:00Z">
              <w:r w:rsidRPr="002B67E4" w:rsidDel="00FB4235">
                <w:delText>TO</w:delText>
              </w:r>
            </w:del>
          </w:p>
        </w:tc>
        <w:tc>
          <w:tcPr>
            <w:tcW w:w="6144" w:type="dxa"/>
          </w:tcPr>
          <w:p w14:paraId="54C2902F" w14:textId="37696D25" w:rsidR="00575C58" w:rsidDel="00FB4235" w:rsidRDefault="00575C58" w:rsidP="005F6A86">
            <w:pPr>
              <w:rPr>
                <w:del w:id="925" w:author="Keith Jones (NESO)" w:date="2024-12-13T09:18:00Z" w16du:dateUtc="2024-12-13T09:18:00Z"/>
              </w:rPr>
            </w:pPr>
            <w:del w:id="926" w:author="Keith Jones (NESO)" w:date="2024-12-13T09:18:00Z" w16du:dateUtc="2024-12-13T09:18:00Z">
              <w:r w:rsidDel="00FB4235">
                <w:delText xml:space="preserve">Blue </w:delText>
              </w:r>
              <w:r w:rsidR="005F6A86" w:rsidDel="00FB4235">
                <w:delText>T</w:delText>
              </w:r>
              <w:r w:rsidDel="00FB4235">
                <w:delText>ransmission Walney Ltd</w:delText>
              </w:r>
            </w:del>
          </w:p>
        </w:tc>
      </w:tr>
      <w:tr w:rsidR="00575C58" w:rsidDel="00FB4235" w14:paraId="4774295C" w14:textId="1093FA0E" w:rsidTr="00607A93">
        <w:trPr>
          <w:del w:id="927" w:author="Keith Jones (NESO)" w:date="2024-12-13T09:18:00Z"/>
        </w:trPr>
        <w:tc>
          <w:tcPr>
            <w:tcW w:w="1526" w:type="dxa"/>
          </w:tcPr>
          <w:p w14:paraId="0529D422" w14:textId="01BAF2B0" w:rsidR="00575C58" w:rsidDel="00FB4235" w:rsidRDefault="00665C1A">
            <w:pPr>
              <w:rPr>
                <w:del w:id="928" w:author="Keith Jones (NESO)" w:date="2024-12-13T09:18:00Z" w16du:dateUtc="2024-12-13T09:18:00Z"/>
              </w:rPr>
            </w:pPr>
            <w:del w:id="929" w:author="Keith Jones (NESO)" w:date="2024-12-13T09:18:00Z" w16du:dateUtc="2024-12-13T09:18:00Z">
              <w:r w:rsidDel="00FB4235">
                <w:delText>THAW</w:delText>
              </w:r>
            </w:del>
          </w:p>
        </w:tc>
        <w:tc>
          <w:tcPr>
            <w:tcW w:w="850" w:type="dxa"/>
          </w:tcPr>
          <w:p w14:paraId="30BBD5F9" w14:textId="35E5A26A" w:rsidR="00575C58" w:rsidDel="00FB4235" w:rsidRDefault="00575C58">
            <w:pPr>
              <w:rPr>
                <w:del w:id="930" w:author="Keith Jones (NESO)" w:date="2024-12-13T09:18:00Z" w16du:dateUtc="2024-12-13T09:18:00Z"/>
              </w:rPr>
            </w:pPr>
            <w:del w:id="931" w:author="Keith Jones (NESO)" w:date="2024-12-13T09:18:00Z" w16du:dateUtc="2024-12-13T09:18:00Z">
              <w:r w:rsidRPr="002B67E4" w:rsidDel="00FB4235">
                <w:delText>TO</w:delText>
              </w:r>
            </w:del>
          </w:p>
        </w:tc>
        <w:tc>
          <w:tcPr>
            <w:tcW w:w="6144" w:type="dxa"/>
          </w:tcPr>
          <w:p w14:paraId="310C7F15" w14:textId="6C9E50F0" w:rsidR="00575C58" w:rsidDel="00FB4235" w:rsidRDefault="00575C58">
            <w:pPr>
              <w:rPr>
                <w:del w:id="932" w:author="Keith Jones (NESO)" w:date="2024-12-13T09:18:00Z" w16du:dateUtc="2024-12-13T09:18:00Z"/>
              </w:rPr>
            </w:pPr>
            <w:del w:id="933" w:author="Keith Jones (NESO)" w:date="2024-12-13T09:18:00Z" w16du:dateUtc="2024-12-13T09:18:00Z">
              <w:r w:rsidDel="00FB4235">
                <w:delText>Thanet OFTO limited</w:delText>
              </w:r>
            </w:del>
          </w:p>
        </w:tc>
      </w:tr>
      <w:tr w:rsidR="00575C58" w:rsidDel="00FB4235" w14:paraId="5CD0209D" w14:textId="67D778A7" w:rsidTr="00607A93">
        <w:trPr>
          <w:del w:id="934" w:author="Keith Jones (NESO)" w:date="2024-12-13T09:18:00Z"/>
        </w:trPr>
        <w:tc>
          <w:tcPr>
            <w:tcW w:w="1526" w:type="dxa"/>
          </w:tcPr>
          <w:p w14:paraId="4E639B5E" w14:textId="6E2C6DB8" w:rsidR="00575C58" w:rsidDel="00FB4235" w:rsidRDefault="00665C1A">
            <w:pPr>
              <w:rPr>
                <w:del w:id="935" w:author="Keith Jones (NESO)" w:date="2024-12-13T09:18:00Z" w16du:dateUtc="2024-12-13T09:18:00Z"/>
              </w:rPr>
            </w:pPr>
            <w:del w:id="936" w:author="Keith Jones (NESO)" w:date="2024-12-13T09:18:00Z" w16du:dateUtc="2024-12-13T09:18:00Z">
              <w:r w:rsidDel="00FB4235">
                <w:delText>GERG</w:delText>
              </w:r>
            </w:del>
          </w:p>
        </w:tc>
        <w:tc>
          <w:tcPr>
            <w:tcW w:w="850" w:type="dxa"/>
          </w:tcPr>
          <w:p w14:paraId="5E4C4308" w14:textId="1E1E23F0" w:rsidR="00575C58" w:rsidDel="00FB4235" w:rsidRDefault="00575C58">
            <w:pPr>
              <w:rPr>
                <w:del w:id="937" w:author="Keith Jones (NESO)" w:date="2024-12-13T09:18:00Z" w16du:dateUtc="2024-12-13T09:18:00Z"/>
              </w:rPr>
            </w:pPr>
            <w:del w:id="938" w:author="Keith Jones (NESO)" w:date="2024-12-13T09:18:00Z" w16du:dateUtc="2024-12-13T09:18:00Z">
              <w:r w:rsidRPr="002B67E4" w:rsidDel="00FB4235">
                <w:delText>TO</w:delText>
              </w:r>
            </w:del>
          </w:p>
        </w:tc>
        <w:tc>
          <w:tcPr>
            <w:tcW w:w="6144" w:type="dxa"/>
          </w:tcPr>
          <w:p w14:paraId="2EB47A9A" w14:textId="397C1251" w:rsidR="00575C58" w:rsidDel="00FB4235" w:rsidRDefault="00575C58">
            <w:pPr>
              <w:rPr>
                <w:del w:id="939" w:author="Keith Jones (NESO)" w:date="2024-12-13T09:18:00Z" w16du:dateUtc="2024-12-13T09:18:00Z"/>
              </w:rPr>
            </w:pPr>
            <w:del w:id="940" w:author="Keith Jones (NESO)" w:date="2024-12-13T09:18:00Z" w16du:dateUtc="2024-12-13T09:18:00Z">
              <w:r w:rsidDel="00FB4235">
                <w:delText>Balfour Beatty – Greater Gabbard</w:delText>
              </w:r>
            </w:del>
          </w:p>
        </w:tc>
      </w:tr>
      <w:tr w:rsidR="00575C58" w:rsidDel="00FB4235" w14:paraId="2044474C" w14:textId="3A6E69DA" w:rsidTr="00607A93">
        <w:trPr>
          <w:del w:id="941" w:author="Keith Jones (NESO)" w:date="2024-12-13T09:18:00Z"/>
        </w:trPr>
        <w:tc>
          <w:tcPr>
            <w:tcW w:w="1526" w:type="dxa"/>
          </w:tcPr>
          <w:p w14:paraId="3780097E" w14:textId="3D044C96" w:rsidR="00575C58" w:rsidDel="00FB4235" w:rsidRDefault="00665C1A">
            <w:pPr>
              <w:rPr>
                <w:del w:id="942" w:author="Keith Jones (NESO)" w:date="2024-12-13T09:18:00Z" w16du:dateUtc="2024-12-13T09:18:00Z"/>
              </w:rPr>
            </w:pPr>
            <w:del w:id="943" w:author="Keith Jones (NESO)" w:date="2024-12-13T09:18:00Z" w16du:dateUtc="2024-12-13T09:18:00Z">
              <w:r w:rsidDel="00FB4235">
                <w:delText>TCS</w:delText>
              </w:r>
            </w:del>
          </w:p>
        </w:tc>
        <w:tc>
          <w:tcPr>
            <w:tcW w:w="850" w:type="dxa"/>
          </w:tcPr>
          <w:p w14:paraId="45F8F42D" w14:textId="7CB20C42" w:rsidR="00575C58" w:rsidDel="00FB4235" w:rsidRDefault="00575C58">
            <w:pPr>
              <w:rPr>
                <w:del w:id="944" w:author="Keith Jones (NESO)" w:date="2024-12-13T09:18:00Z" w16du:dateUtc="2024-12-13T09:18:00Z"/>
              </w:rPr>
            </w:pPr>
            <w:del w:id="945" w:author="Keith Jones (NESO)" w:date="2024-12-13T09:18:00Z" w16du:dateUtc="2024-12-13T09:18:00Z">
              <w:r w:rsidRPr="002B67E4" w:rsidDel="00FB4235">
                <w:delText>TO</w:delText>
              </w:r>
            </w:del>
          </w:p>
        </w:tc>
        <w:tc>
          <w:tcPr>
            <w:tcW w:w="6144" w:type="dxa"/>
          </w:tcPr>
          <w:p w14:paraId="7ABC2E2C" w14:textId="234C1FD8" w:rsidR="00575C58" w:rsidDel="00FB4235" w:rsidRDefault="00665C1A">
            <w:pPr>
              <w:rPr>
                <w:del w:id="946" w:author="Keith Jones (NESO)" w:date="2024-12-13T09:18:00Z" w16du:dateUtc="2024-12-13T09:18:00Z"/>
              </w:rPr>
            </w:pPr>
            <w:del w:id="947" w:author="Keith Jones (NESO)" w:date="2024-12-13T09:18:00Z" w16du:dateUtc="2024-12-13T09:18:00Z">
              <w:r w:rsidDel="00FB4235">
                <w:delText>Transmission Capital Services</w:delText>
              </w:r>
            </w:del>
          </w:p>
        </w:tc>
      </w:tr>
      <w:tr w:rsidR="00575C58" w:rsidDel="00FB4235" w14:paraId="73121DE1" w14:textId="3D959902" w:rsidTr="00607A93">
        <w:trPr>
          <w:del w:id="948" w:author="Keith Jones (NESO)" w:date="2024-12-13T09:18:00Z"/>
        </w:trPr>
        <w:tc>
          <w:tcPr>
            <w:tcW w:w="1526" w:type="dxa"/>
          </w:tcPr>
          <w:p w14:paraId="766FE514" w14:textId="74775060" w:rsidR="00575C58" w:rsidDel="00FB4235" w:rsidRDefault="00665C1A">
            <w:pPr>
              <w:rPr>
                <w:del w:id="949" w:author="Keith Jones (NESO)" w:date="2024-12-13T09:18:00Z" w16du:dateUtc="2024-12-13T09:18:00Z"/>
              </w:rPr>
            </w:pPr>
            <w:del w:id="950" w:author="Keith Jones (NESO)" w:date="2024-12-13T09:18:00Z" w16du:dateUtc="2024-12-13T09:18:00Z">
              <w:r w:rsidDel="00FB4235">
                <w:delText>BTSS</w:delText>
              </w:r>
            </w:del>
          </w:p>
        </w:tc>
        <w:tc>
          <w:tcPr>
            <w:tcW w:w="850" w:type="dxa"/>
          </w:tcPr>
          <w:p w14:paraId="3DB4327E" w14:textId="391FBE4B" w:rsidR="00575C58" w:rsidDel="00FB4235" w:rsidRDefault="00575C58">
            <w:pPr>
              <w:rPr>
                <w:del w:id="951" w:author="Keith Jones (NESO)" w:date="2024-12-13T09:18:00Z" w16du:dateUtc="2024-12-13T09:18:00Z"/>
              </w:rPr>
            </w:pPr>
            <w:del w:id="952" w:author="Keith Jones (NESO)" w:date="2024-12-13T09:18:00Z" w16du:dateUtc="2024-12-13T09:18:00Z">
              <w:r w:rsidRPr="002B67E4" w:rsidDel="00FB4235">
                <w:delText>TO</w:delText>
              </w:r>
            </w:del>
          </w:p>
        </w:tc>
        <w:tc>
          <w:tcPr>
            <w:tcW w:w="6144" w:type="dxa"/>
          </w:tcPr>
          <w:p w14:paraId="4501D9EC" w14:textId="113BC8DE" w:rsidR="00575C58" w:rsidDel="00FB4235" w:rsidRDefault="00575C58">
            <w:pPr>
              <w:rPr>
                <w:del w:id="953" w:author="Keith Jones (NESO)" w:date="2024-12-13T09:18:00Z" w16du:dateUtc="2024-12-13T09:18:00Z"/>
              </w:rPr>
            </w:pPr>
            <w:del w:id="954" w:author="Keith Jones (NESO)" w:date="2024-12-13T09:18:00Z" w16du:dateUtc="2024-12-13T09:18:00Z">
              <w:r w:rsidDel="00FB4235">
                <w:delText>Blue Transmission Sherringham Shoals</w:delText>
              </w:r>
            </w:del>
          </w:p>
        </w:tc>
      </w:tr>
      <w:tr w:rsidR="00575C58" w:rsidDel="00FB4235" w14:paraId="626877D6" w14:textId="68CF0455" w:rsidTr="00607A93">
        <w:trPr>
          <w:del w:id="955" w:author="Keith Jones (NESO)" w:date="2024-12-13T09:18:00Z"/>
        </w:trPr>
        <w:tc>
          <w:tcPr>
            <w:tcW w:w="1526" w:type="dxa"/>
          </w:tcPr>
          <w:p w14:paraId="19113734" w14:textId="53459A63" w:rsidR="00575C58" w:rsidDel="00FB4235" w:rsidRDefault="00665C1A">
            <w:pPr>
              <w:rPr>
                <w:del w:id="956" w:author="Keith Jones (NESO)" w:date="2024-12-13T09:18:00Z" w16du:dateUtc="2024-12-13T09:18:00Z"/>
              </w:rPr>
            </w:pPr>
            <w:del w:id="957" w:author="Keith Jones (NESO)" w:date="2024-12-13T09:18:00Z" w16du:dateUtc="2024-12-13T09:18:00Z">
              <w:r w:rsidDel="00FB4235">
                <w:delText>WOD</w:delText>
              </w:r>
            </w:del>
          </w:p>
        </w:tc>
        <w:tc>
          <w:tcPr>
            <w:tcW w:w="850" w:type="dxa"/>
          </w:tcPr>
          <w:p w14:paraId="447F801C" w14:textId="3938FCC5" w:rsidR="00575C58" w:rsidDel="00FB4235" w:rsidRDefault="00575C58">
            <w:pPr>
              <w:rPr>
                <w:del w:id="958" w:author="Keith Jones (NESO)" w:date="2024-12-13T09:18:00Z" w16du:dateUtc="2024-12-13T09:18:00Z"/>
              </w:rPr>
            </w:pPr>
            <w:del w:id="959" w:author="Keith Jones (NESO)" w:date="2024-12-13T09:18:00Z" w16du:dateUtc="2024-12-13T09:18:00Z">
              <w:r w:rsidRPr="002B67E4" w:rsidDel="00FB4235">
                <w:delText>TO</w:delText>
              </w:r>
            </w:del>
          </w:p>
        </w:tc>
        <w:tc>
          <w:tcPr>
            <w:tcW w:w="6144" w:type="dxa"/>
          </w:tcPr>
          <w:p w14:paraId="6A62912E" w14:textId="45765CB2" w:rsidR="00575C58" w:rsidDel="00FB4235" w:rsidRDefault="00575C58">
            <w:pPr>
              <w:rPr>
                <w:del w:id="960" w:author="Keith Jones (NESO)" w:date="2024-12-13T09:18:00Z" w16du:dateUtc="2024-12-13T09:18:00Z"/>
              </w:rPr>
            </w:pPr>
            <w:del w:id="961" w:author="Keith Jones (NESO)" w:date="2024-12-13T09:18:00Z" w16du:dateUtc="2024-12-13T09:18:00Z">
              <w:r w:rsidDel="00FB4235">
                <w:delText>West of Duddon Sands OFTO</w:delText>
              </w:r>
            </w:del>
          </w:p>
        </w:tc>
      </w:tr>
      <w:tr w:rsidR="00575C58" w:rsidDel="00FB4235" w14:paraId="2A03D054" w14:textId="47026AD6" w:rsidTr="00607A93">
        <w:trPr>
          <w:del w:id="962" w:author="Keith Jones (NESO)" w:date="2024-12-13T09:18:00Z"/>
        </w:trPr>
        <w:tc>
          <w:tcPr>
            <w:tcW w:w="1526" w:type="dxa"/>
          </w:tcPr>
          <w:p w14:paraId="5CCA3CAF" w14:textId="68E631C1" w:rsidR="00575C58" w:rsidDel="00FB4235" w:rsidRDefault="00575C58">
            <w:pPr>
              <w:rPr>
                <w:del w:id="963" w:author="Keith Jones (NESO)" w:date="2024-12-13T09:18:00Z" w16du:dateUtc="2024-12-13T09:18:00Z"/>
              </w:rPr>
            </w:pPr>
          </w:p>
        </w:tc>
        <w:tc>
          <w:tcPr>
            <w:tcW w:w="850" w:type="dxa"/>
          </w:tcPr>
          <w:p w14:paraId="5586EDA6" w14:textId="620FA323" w:rsidR="00575C58" w:rsidDel="00FB4235" w:rsidRDefault="00575C58">
            <w:pPr>
              <w:rPr>
                <w:del w:id="964" w:author="Keith Jones (NESO)" w:date="2024-12-13T09:18:00Z" w16du:dateUtc="2024-12-13T09:18:00Z"/>
              </w:rPr>
            </w:pPr>
          </w:p>
        </w:tc>
        <w:tc>
          <w:tcPr>
            <w:tcW w:w="6144" w:type="dxa"/>
          </w:tcPr>
          <w:p w14:paraId="3457DE9C" w14:textId="0CF25062" w:rsidR="00575C58" w:rsidDel="00FB4235" w:rsidRDefault="00575C58">
            <w:pPr>
              <w:rPr>
                <w:del w:id="965" w:author="Keith Jones (NESO)" w:date="2024-12-13T09:18:00Z" w16du:dateUtc="2024-12-13T09:18:00Z"/>
              </w:rPr>
            </w:pPr>
          </w:p>
        </w:tc>
      </w:tr>
      <w:tr w:rsidR="00575C58" w:rsidDel="00FB4235" w14:paraId="7F0076D0" w14:textId="0904C371" w:rsidTr="00607A93">
        <w:trPr>
          <w:del w:id="966" w:author="Keith Jones (NESO)" w:date="2024-12-13T09:18:00Z"/>
        </w:trPr>
        <w:tc>
          <w:tcPr>
            <w:tcW w:w="1526" w:type="dxa"/>
          </w:tcPr>
          <w:p w14:paraId="6F5BEF32" w14:textId="42C9662A" w:rsidR="00575C58" w:rsidDel="00FB4235" w:rsidRDefault="00575C58">
            <w:pPr>
              <w:rPr>
                <w:del w:id="967" w:author="Keith Jones (NESO)" w:date="2024-12-13T09:18:00Z" w16du:dateUtc="2024-12-13T09:18:00Z"/>
              </w:rPr>
            </w:pPr>
          </w:p>
        </w:tc>
        <w:tc>
          <w:tcPr>
            <w:tcW w:w="850" w:type="dxa"/>
          </w:tcPr>
          <w:p w14:paraId="34F43259" w14:textId="43612B9B" w:rsidR="00575C58" w:rsidDel="00FB4235" w:rsidRDefault="00575C58">
            <w:pPr>
              <w:rPr>
                <w:del w:id="968" w:author="Keith Jones (NESO)" w:date="2024-12-13T09:18:00Z" w16du:dateUtc="2024-12-13T09:18:00Z"/>
              </w:rPr>
            </w:pPr>
          </w:p>
        </w:tc>
        <w:tc>
          <w:tcPr>
            <w:tcW w:w="6144" w:type="dxa"/>
          </w:tcPr>
          <w:p w14:paraId="173C4A70" w14:textId="01D2A4B1" w:rsidR="00575C58" w:rsidDel="00FB4235" w:rsidRDefault="00575C58">
            <w:pPr>
              <w:rPr>
                <w:del w:id="969" w:author="Keith Jones (NESO)" w:date="2024-12-13T09:18:00Z" w16du:dateUtc="2024-12-13T09:18:00Z"/>
              </w:rPr>
            </w:pPr>
          </w:p>
        </w:tc>
      </w:tr>
      <w:tr w:rsidR="00575C58" w:rsidDel="00FB4235" w14:paraId="32BF4747" w14:textId="4E5FD176" w:rsidTr="00607A93">
        <w:trPr>
          <w:del w:id="970" w:author="Keith Jones (NESO)" w:date="2024-12-13T09:18:00Z"/>
        </w:trPr>
        <w:tc>
          <w:tcPr>
            <w:tcW w:w="1526" w:type="dxa"/>
          </w:tcPr>
          <w:p w14:paraId="4FDAF861" w14:textId="16CA6ED1" w:rsidR="00575C58" w:rsidDel="00FB4235" w:rsidRDefault="00575C58">
            <w:pPr>
              <w:rPr>
                <w:del w:id="971" w:author="Keith Jones (NESO)" w:date="2024-12-13T09:18:00Z" w16du:dateUtc="2024-12-13T09:18:00Z"/>
              </w:rPr>
            </w:pPr>
          </w:p>
        </w:tc>
        <w:tc>
          <w:tcPr>
            <w:tcW w:w="850" w:type="dxa"/>
          </w:tcPr>
          <w:p w14:paraId="1E7793F5" w14:textId="6F0A0B33" w:rsidR="00575C58" w:rsidDel="00FB4235" w:rsidRDefault="00575C58">
            <w:pPr>
              <w:rPr>
                <w:del w:id="972" w:author="Keith Jones (NESO)" w:date="2024-12-13T09:18:00Z" w16du:dateUtc="2024-12-13T09:18:00Z"/>
              </w:rPr>
            </w:pPr>
          </w:p>
        </w:tc>
        <w:tc>
          <w:tcPr>
            <w:tcW w:w="6144" w:type="dxa"/>
          </w:tcPr>
          <w:p w14:paraId="6C73D500" w14:textId="6F5C98D3" w:rsidR="00575C58" w:rsidDel="00FB4235" w:rsidRDefault="00575C58">
            <w:pPr>
              <w:rPr>
                <w:del w:id="973" w:author="Keith Jones (NESO)" w:date="2024-12-13T09:18:00Z" w16du:dateUtc="2024-12-13T09:18:00Z"/>
              </w:rPr>
            </w:pPr>
          </w:p>
        </w:tc>
      </w:tr>
    </w:tbl>
    <w:p w14:paraId="6F1E4662" w14:textId="4CF36A9E" w:rsidR="00A54C27" w:rsidDel="00FB4235" w:rsidRDefault="00A54C27">
      <w:pPr>
        <w:rPr>
          <w:del w:id="974" w:author="Keith Jones (NESO)" w:date="2024-12-13T09:18:00Z" w16du:dateUtc="2024-12-13T09:18:00Z"/>
        </w:rPr>
      </w:pPr>
    </w:p>
    <w:p w14:paraId="777F0466" w14:textId="77777777" w:rsidR="00A54C27" w:rsidRDefault="00A54C27">
      <w:r>
        <w:t xml:space="preserve">  </w:t>
      </w:r>
    </w:p>
    <w:p w14:paraId="5ED8C559" w14:textId="77777777" w:rsidR="00AD5383" w:rsidRDefault="00AD5383" w:rsidP="00AD5383">
      <w:pPr>
        <w:ind w:left="720" w:hanging="720"/>
      </w:pPr>
    </w:p>
    <w:p w14:paraId="3D17D0C2" w14:textId="77777777" w:rsidR="00D060F7" w:rsidRDefault="0070246B" w:rsidP="00AD5383">
      <w:pPr>
        <w:pStyle w:val="Heading2"/>
        <w:numPr>
          <w:ilvl w:val="0"/>
          <w:numId w:val="0"/>
        </w:numPr>
        <w:rPr>
          <w:iCs/>
          <w:szCs w:val="24"/>
        </w:rPr>
      </w:pPr>
      <w:r>
        <w:rPr>
          <w:iCs/>
          <w:szCs w:val="24"/>
        </w:rPr>
        <w:lastRenderedPageBreak/>
        <w:t>Appendix D</w:t>
      </w:r>
      <w:r w:rsidR="00D060F7" w:rsidRPr="00D060F7">
        <w:rPr>
          <w:iCs/>
          <w:szCs w:val="24"/>
        </w:rPr>
        <w:t xml:space="preserve">:  </w:t>
      </w:r>
      <w:r w:rsidR="00AD5383" w:rsidRPr="00D060F7">
        <w:rPr>
          <w:iCs/>
          <w:szCs w:val="24"/>
        </w:rPr>
        <w:t xml:space="preserve"> </w:t>
      </w:r>
      <w:r w:rsidR="00D060F7" w:rsidRPr="00D060F7">
        <w:rPr>
          <w:iCs/>
          <w:szCs w:val="24"/>
        </w:rPr>
        <w:t xml:space="preserve">Change </w:t>
      </w:r>
      <w:r w:rsidR="00D060F7">
        <w:rPr>
          <w:iCs/>
          <w:szCs w:val="24"/>
        </w:rPr>
        <w:t xml:space="preserve">of </w:t>
      </w:r>
      <w:r w:rsidR="001034D1">
        <w:rPr>
          <w:iCs/>
          <w:szCs w:val="24"/>
        </w:rPr>
        <w:t xml:space="preserve">Network </w:t>
      </w:r>
      <w:r w:rsidR="00D060F7" w:rsidRPr="00D060F7">
        <w:rPr>
          <w:iCs/>
          <w:szCs w:val="24"/>
        </w:rPr>
        <w:t>Ownership</w:t>
      </w:r>
    </w:p>
    <w:p w14:paraId="55B06BC1" w14:textId="77777777" w:rsidR="000707D0" w:rsidRDefault="00D060F7" w:rsidP="00FA6006">
      <w:pPr>
        <w:pStyle w:val="Heading2"/>
        <w:numPr>
          <w:ilvl w:val="0"/>
          <w:numId w:val="0"/>
        </w:numPr>
        <w:ind w:left="567"/>
        <w:rPr>
          <w:b w:val="0"/>
          <w:i w:val="0"/>
          <w:iCs/>
          <w:sz w:val="20"/>
        </w:rPr>
      </w:pPr>
      <w:r w:rsidRPr="00D060F7">
        <w:rPr>
          <w:b w:val="0"/>
          <w:i w:val="0"/>
          <w:iCs/>
          <w:sz w:val="20"/>
        </w:rPr>
        <w:t xml:space="preserve">A TO can be associated with </w:t>
      </w:r>
      <w:r>
        <w:rPr>
          <w:b w:val="0"/>
          <w:i w:val="0"/>
          <w:iCs/>
          <w:sz w:val="20"/>
        </w:rPr>
        <w:t xml:space="preserve">one or more assets/substations through the add asset, add substation, edit asset and edit substation screens. </w:t>
      </w:r>
    </w:p>
    <w:p w14:paraId="6C22BDAD" w14:textId="77777777" w:rsidR="005B6B6B" w:rsidRDefault="000707D0" w:rsidP="00FA6006">
      <w:pPr>
        <w:pStyle w:val="Heading2"/>
        <w:numPr>
          <w:ilvl w:val="0"/>
          <w:numId w:val="0"/>
        </w:numPr>
        <w:ind w:left="567"/>
        <w:rPr>
          <w:b w:val="0"/>
          <w:i w:val="0"/>
          <w:iCs/>
          <w:sz w:val="20"/>
        </w:rPr>
      </w:pPr>
      <w:r>
        <w:rPr>
          <w:b w:val="0"/>
          <w:i w:val="0"/>
          <w:iCs/>
          <w:sz w:val="20"/>
        </w:rPr>
        <w:t>It is expected that over time the network assets may be bought and sold leading to different TO’s being associated to the assets.</w:t>
      </w:r>
      <w:r w:rsidR="00D060F7">
        <w:rPr>
          <w:b w:val="0"/>
          <w:i w:val="0"/>
          <w:iCs/>
          <w:sz w:val="20"/>
        </w:rPr>
        <w:t xml:space="preserve"> </w:t>
      </w:r>
    </w:p>
    <w:p w14:paraId="0BD38BA3" w14:textId="48302393" w:rsidR="000707D0" w:rsidRPr="005B6B6B" w:rsidRDefault="005B6B6B" w:rsidP="00FA6006">
      <w:pPr>
        <w:pStyle w:val="Heading2"/>
        <w:numPr>
          <w:ilvl w:val="0"/>
          <w:numId w:val="0"/>
        </w:numPr>
        <w:ind w:left="567"/>
        <w:rPr>
          <w:b w:val="0"/>
          <w:i w:val="0"/>
          <w:iCs/>
          <w:sz w:val="20"/>
        </w:rPr>
      </w:pPr>
      <w:r w:rsidRPr="005B6B6B">
        <w:rPr>
          <w:b w:val="0"/>
          <w:i w:val="0"/>
          <w:sz w:val="20"/>
        </w:rPr>
        <w:t xml:space="preserve">The TO will advise </w:t>
      </w:r>
      <w:r w:rsidR="00500985" w:rsidRPr="00C66992">
        <w:rPr>
          <w:b w:val="0"/>
          <w:bCs/>
          <w:i w:val="0"/>
          <w:iCs/>
          <w:sz w:val="20"/>
        </w:rPr>
        <w:t>The Company</w:t>
      </w:r>
      <w:r w:rsidR="00500985" w:rsidRPr="00022D53">
        <w:rPr>
          <w:b w:val="0"/>
          <w:sz w:val="20"/>
        </w:rPr>
        <w:t xml:space="preserve"> </w:t>
      </w:r>
      <w:r w:rsidRPr="005B6B6B">
        <w:rPr>
          <w:b w:val="0"/>
          <w:i w:val="0"/>
          <w:sz w:val="20"/>
        </w:rPr>
        <w:t xml:space="preserve">as soon as practicable prior to changes of asset ownership and </w:t>
      </w:r>
      <w:r w:rsidR="00E33157" w:rsidRPr="00C66992">
        <w:rPr>
          <w:b w:val="0"/>
          <w:bCs/>
          <w:i w:val="0"/>
          <w:iCs/>
          <w:sz w:val="20"/>
        </w:rPr>
        <w:t>The Company</w:t>
      </w:r>
      <w:r w:rsidR="00E33157" w:rsidRPr="00022D53">
        <w:t xml:space="preserve"> </w:t>
      </w:r>
      <w:r w:rsidRPr="005B6B6B">
        <w:rPr>
          <w:b w:val="0"/>
          <w:i w:val="0"/>
          <w:sz w:val="20"/>
        </w:rPr>
        <w:t xml:space="preserve">will maintain </w:t>
      </w:r>
      <w:r w:rsidRPr="005B6B6B">
        <w:rPr>
          <w:b w:val="0"/>
          <w:i w:val="0"/>
          <w:snapToGrid w:val="0"/>
          <w:color w:val="000000"/>
          <w:sz w:val="20"/>
        </w:rPr>
        <w:t xml:space="preserve">details of such changes </w:t>
      </w:r>
      <w:r w:rsidRPr="005B6B6B">
        <w:rPr>
          <w:b w:val="0"/>
          <w:i w:val="0"/>
          <w:sz w:val="20"/>
        </w:rPr>
        <w:t xml:space="preserve">within </w:t>
      </w:r>
      <w:r w:rsidR="00294150">
        <w:rPr>
          <w:b w:val="0"/>
          <w:i w:val="0"/>
          <w:sz w:val="20"/>
        </w:rPr>
        <w:t>T</w:t>
      </w:r>
      <w:r w:rsidRPr="005B6B6B">
        <w:rPr>
          <w:b w:val="0"/>
          <w:i w:val="0"/>
          <w:sz w:val="20"/>
        </w:rPr>
        <w:t>he</w:t>
      </w:r>
      <w:r w:rsidRPr="00294150">
        <w:rPr>
          <w:b w:val="0"/>
          <w:i w:val="0"/>
          <w:sz w:val="20"/>
        </w:rPr>
        <w:t xml:space="preserve"> </w:t>
      </w:r>
      <w:r w:rsidR="00294150" w:rsidRPr="00C66992">
        <w:rPr>
          <w:b w:val="0"/>
          <w:bCs/>
          <w:i w:val="0"/>
          <w:iCs/>
          <w:sz w:val="20"/>
        </w:rPr>
        <w:t>Company</w:t>
      </w:r>
      <w:r w:rsidR="00294150" w:rsidRPr="00022D53">
        <w:t xml:space="preserve"> </w:t>
      </w:r>
      <w:r w:rsidRPr="005B6B6B">
        <w:rPr>
          <w:b w:val="0"/>
          <w:i w:val="0"/>
          <w:sz w:val="20"/>
        </w:rPr>
        <w:t xml:space="preserve"> Outage database</w:t>
      </w:r>
      <w:r w:rsidR="00294150">
        <w:rPr>
          <w:b w:val="0"/>
          <w:i w:val="0"/>
          <w:sz w:val="20"/>
        </w:rPr>
        <w:t>.</w:t>
      </w:r>
      <w:r w:rsidR="00D060F7" w:rsidRPr="005B6B6B">
        <w:rPr>
          <w:b w:val="0"/>
          <w:i w:val="0"/>
          <w:iCs/>
          <w:sz w:val="20"/>
        </w:rPr>
        <w:t xml:space="preserve">    </w:t>
      </w:r>
    </w:p>
    <w:p w14:paraId="4DA0B45F" w14:textId="76B96BFD" w:rsidR="000707D0" w:rsidRPr="008614E9" w:rsidRDefault="000707D0" w:rsidP="00FA6006">
      <w:pPr>
        <w:pStyle w:val="Heading2"/>
        <w:numPr>
          <w:ilvl w:val="0"/>
          <w:numId w:val="0"/>
        </w:numPr>
        <w:ind w:left="567"/>
        <w:rPr>
          <w:b w:val="0"/>
          <w:i w:val="0"/>
          <w:iCs/>
          <w:sz w:val="20"/>
        </w:rPr>
      </w:pPr>
      <w:r>
        <w:rPr>
          <w:b w:val="0"/>
          <w:i w:val="0"/>
          <w:iCs/>
          <w:sz w:val="20"/>
        </w:rPr>
        <w:t xml:space="preserve">Authorised </w:t>
      </w:r>
      <w:r w:rsidR="00A05798">
        <w:rPr>
          <w:b w:val="0"/>
          <w:i w:val="0"/>
          <w:iCs/>
          <w:sz w:val="20"/>
        </w:rPr>
        <w:t>The Company</w:t>
      </w:r>
      <w:r>
        <w:rPr>
          <w:b w:val="0"/>
          <w:i w:val="0"/>
          <w:iCs/>
          <w:sz w:val="20"/>
        </w:rPr>
        <w:t xml:space="preserve"> users </w:t>
      </w:r>
      <w:r w:rsidR="001701BB">
        <w:rPr>
          <w:b w:val="0"/>
          <w:i w:val="0"/>
          <w:iCs/>
          <w:sz w:val="20"/>
        </w:rPr>
        <w:t>are</w:t>
      </w:r>
      <w:r>
        <w:rPr>
          <w:b w:val="0"/>
          <w:i w:val="0"/>
          <w:iCs/>
          <w:sz w:val="20"/>
        </w:rPr>
        <w:t xml:space="preserve"> able to access a Change of Ownership screen that allows the </w:t>
      </w:r>
      <w:r w:rsidRPr="008614E9">
        <w:rPr>
          <w:b w:val="0"/>
          <w:i w:val="0"/>
          <w:iCs/>
          <w:sz w:val="20"/>
        </w:rPr>
        <w:t xml:space="preserve">ownership of assets to be transferred from one TO </w:t>
      </w:r>
      <w:proofErr w:type="spellStart"/>
      <w:r w:rsidRPr="008614E9">
        <w:rPr>
          <w:b w:val="0"/>
          <w:i w:val="0"/>
          <w:iCs/>
          <w:sz w:val="20"/>
        </w:rPr>
        <w:t>to</w:t>
      </w:r>
      <w:proofErr w:type="spellEnd"/>
      <w:r w:rsidRPr="008614E9">
        <w:rPr>
          <w:b w:val="0"/>
          <w:i w:val="0"/>
          <w:iCs/>
          <w:sz w:val="20"/>
        </w:rPr>
        <w:t xml:space="preserve"> another TO. </w:t>
      </w:r>
    </w:p>
    <w:p w14:paraId="29347748" w14:textId="30D0D79B" w:rsidR="000707D0" w:rsidRPr="00F638EF" w:rsidRDefault="001701BB" w:rsidP="00FA6006">
      <w:pPr>
        <w:pStyle w:val="Heading2"/>
        <w:numPr>
          <w:ilvl w:val="0"/>
          <w:numId w:val="0"/>
        </w:numPr>
        <w:ind w:left="567"/>
        <w:rPr>
          <w:b w:val="0"/>
          <w:i w:val="0"/>
          <w:iCs/>
          <w:sz w:val="20"/>
        </w:rPr>
      </w:pPr>
      <w:r w:rsidRPr="009E5AFE">
        <w:rPr>
          <w:b w:val="0"/>
          <w:i w:val="0"/>
          <w:iCs/>
          <w:sz w:val="20"/>
        </w:rPr>
        <w:t xml:space="preserve">A history </w:t>
      </w:r>
      <w:r w:rsidR="000707D0" w:rsidRPr="00EA11FA">
        <w:rPr>
          <w:b w:val="0"/>
          <w:i w:val="0"/>
          <w:iCs/>
          <w:sz w:val="20"/>
        </w:rPr>
        <w:t>detail</w:t>
      </w:r>
      <w:r w:rsidRPr="00F638EF">
        <w:rPr>
          <w:b w:val="0"/>
          <w:i w:val="0"/>
          <w:iCs/>
          <w:sz w:val="20"/>
        </w:rPr>
        <w:t>ing the</w:t>
      </w:r>
      <w:r w:rsidR="000707D0" w:rsidRPr="00F638EF">
        <w:rPr>
          <w:b w:val="0"/>
          <w:i w:val="0"/>
          <w:iCs/>
          <w:sz w:val="20"/>
        </w:rPr>
        <w:t xml:space="preserve"> past and present ownership of assets will be retained in the </w:t>
      </w:r>
      <w:proofErr w:type="spellStart"/>
      <w:r w:rsidR="008F11AF" w:rsidRPr="008F11AF">
        <w:rPr>
          <w:b w:val="0"/>
          <w:bCs/>
          <w:sz w:val="20"/>
        </w:rPr>
        <w:t>eNAMS</w:t>
      </w:r>
      <w:proofErr w:type="spellEnd"/>
      <w:r w:rsidR="000707D0" w:rsidRPr="008F11AF">
        <w:rPr>
          <w:b w:val="0"/>
          <w:bCs/>
          <w:i w:val="0"/>
          <w:iCs/>
          <w:sz w:val="20"/>
        </w:rPr>
        <w:t xml:space="preserve"> </w:t>
      </w:r>
      <w:r w:rsidR="000707D0" w:rsidRPr="00F638EF">
        <w:rPr>
          <w:b w:val="0"/>
          <w:i w:val="0"/>
          <w:iCs/>
          <w:sz w:val="20"/>
        </w:rPr>
        <w:t>database.</w:t>
      </w:r>
    </w:p>
    <w:p w14:paraId="5CD0C5AB" w14:textId="161FD310" w:rsidR="001937C4" w:rsidRPr="009872D2" w:rsidRDefault="008F11AF" w:rsidP="00FA6006">
      <w:pPr>
        <w:ind w:left="567"/>
      </w:pPr>
      <w:proofErr w:type="spellStart"/>
      <w:r>
        <w:t>eNAMS</w:t>
      </w:r>
      <w:proofErr w:type="spellEnd"/>
      <w:r w:rsidR="001937C4" w:rsidRPr="00F638EF">
        <w:t xml:space="preserve"> will maintain the integrity of outage requests </w:t>
      </w:r>
      <w:r w:rsidR="00A016FE">
        <w:t xml:space="preserve">and </w:t>
      </w:r>
      <w:r w:rsidR="001937C4" w:rsidRPr="00F638EF">
        <w:t>reports etc. over any period of ownership c</w:t>
      </w:r>
      <w:r w:rsidR="001937C4" w:rsidRPr="00DD753E">
        <w:t>hange</w:t>
      </w:r>
      <w:r w:rsidR="001701BB" w:rsidRPr="00DD753E">
        <w:t xml:space="preserve"> ag</w:t>
      </w:r>
      <w:r w:rsidR="000742EE" w:rsidRPr="00DD753E">
        <w:t>a</w:t>
      </w:r>
      <w:r w:rsidR="001701BB" w:rsidRPr="00DD753E">
        <w:t>inst the following criteria:</w:t>
      </w:r>
      <w:r w:rsidR="001937C4" w:rsidRPr="009872D2">
        <w:t xml:space="preserve"> </w:t>
      </w:r>
    </w:p>
    <w:p w14:paraId="503C1A05" w14:textId="77777777" w:rsidR="001937C4" w:rsidRDefault="001937C4" w:rsidP="001701BB">
      <w:pPr>
        <w:numPr>
          <w:ilvl w:val="0"/>
          <w:numId w:val="25"/>
        </w:numPr>
      </w:pPr>
      <w:r w:rsidRPr="009872D2">
        <w:t>After the</w:t>
      </w:r>
      <w:r>
        <w:t xml:space="preserve"> change date the new TO will be able to see all past outage information for that network including outages requested by the previous TO. </w:t>
      </w:r>
    </w:p>
    <w:p w14:paraId="2CBF170C" w14:textId="77777777" w:rsidR="001937C4" w:rsidRDefault="001937C4" w:rsidP="001701BB">
      <w:pPr>
        <w:numPr>
          <w:ilvl w:val="0"/>
          <w:numId w:val="25"/>
        </w:numPr>
      </w:pPr>
      <w:r>
        <w:t>After the change date the old owner will not be able to see any information for that network.</w:t>
      </w:r>
    </w:p>
    <w:p w14:paraId="39E3EA0C" w14:textId="77777777" w:rsidR="001937C4" w:rsidRDefault="001937C4" w:rsidP="001701BB">
      <w:pPr>
        <w:numPr>
          <w:ilvl w:val="0"/>
          <w:numId w:val="25"/>
        </w:numPr>
      </w:pPr>
      <w:r>
        <w:t>Until the changeover date the old TO will be able to submit outage requests even for the period after the ownership changeover</w:t>
      </w:r>
    </w:p>
    <w:p w14:paraId="77969B28" w14:textId="77777777" w:rsidR="001701BB" w:rsidRDefault="001937C4" w:rsidP="001701BB">
      <w:pPr>
        <w:numPr>
          <w:ilvl w:val="0"/>
          <w:numId w:val="25"/>
        </w:numPr>
      </w:pPr>
      <w:r>
        <w:t>Until the changeover date the new TO will be able to see any outage associated to the network</w:t>
      </w:r>
    </w:p>
    <w:p w14:paraId="67CB54B3" w14:textId="77777777" w:rsidR="001937C4" w:rsidRDefault="001701BB" w:rsidP="001701BB">
      <w:pPr>
        <w:numPr>
          <w:ilvl w:val="0"/>
          <w:numId w:val="25"/>
        </w:numPr>
      </w:pPr>
      <w:r>
        <w:t xml:space="preserve">When a TO of </w:t>
      </w:r>
      <w:proofErr w:type="gramStart"/>
      <w:r>
        <w:t>an</w:t>
      </w:r>
      <w:proofErr w:type="gramEnd"/>
      <w:r>
        <w:t xml:space="preserve"> network is replaced by a new TO a re-association of the assets/substations will be carried out within that network to the new TO</w:t>
      </w:r>
      <w:r w:rsidR="001937C4">
        <w:t>.</w:t>
      </w:r>
    </w:p>
    <w:p w14:paraId="7E7D4AF0" w14:textId="77777777" w:rsidR="00772642" w:rsidRDefault="00772642" w:rsidP="001937C4">
      <w:pPr>
        <w:ind w:left="720"/>
      </w:pPr>
    </w:p>
    <w:p w14:paraId="27B0D951" w14:textId="77777777" w:rsidR="00772642" w:rsidRPr="001937C4" w:rsidRDefault="0070246B" w:rsidP="00772642">
      <w:pPr>
        <w:ind w:left="720" w:hanging="720"/>
      </w:pPr>
      <w:r>
        <w:rPr>
          <w:b/>
          <w:i/>
          <w:iCs/>
          <w:sz w:val="24"/>
          <w:szCs w:val="24"/>
        </w:rPr>
        <w:t>Appendix E</w:t>
      </w:r>
      <w:r w:rsidR="00772642" w:rsidRPr="00D060F7">
        <w:rPr>
          <w:b/>
          <w:i/>
          <w:iCs/>
          <w:sz w:val="24"/>
          <w:szCs w:val="24"/>
        </w:rPr>
        <w:t xml:space="preserve">:   </w:t>
      </w:r>
      <w:r w:rsidR="00772642">
        <w:rPr>
          <w:b/>
          <w:i/>
          <w:iCs/>
          <w:sz w:val="24"/>
          <w:szCs w:val="24"/>
        </w:rPr>
        <w:t>Boundary of Influence</w:t>
      </w:r>
    </w:p>
    <w:p w14:paraId="468DC347" w14:textId="6474144A" w:rsidR="000707D0" w:rsidRPr="00E87D4D" w:rsidRDefault="00772642" w:rsidP="00FA6006">
      <w:pPr>
        <w:pStyle w:val="Heading2"/>
        <w:numPr>
          <w:ilvl w:val="0"/>
          <w:numId w:val="0"/>
        </w:numPr>
        <w:ind w:left="567"/>
        <w:rPr>
          <w:b w:val="0"/>
          <w:i w:val="0"/>
          <w:iCs/>
          <w:sz w:val="20"/>
        </w:rPr>
      </w:pPr>
      <w:r>
        <w:rPr>
          <w:b w:val="0"/>
          <w:i w:val="0"/>
          <w:sz w:val="20"/>
        </w:rPr>
        <w:t xml:space="preserve">Authorised </w:t>
      </w:r>
      <w:r w:rsidR="00A05798">
        <w:rPr>
          <w:b w:val="0"/>
          <w:i w:val="0"/>
          <w:iCs/>
          <w:sz w:val="20"/>
        </w:rPr>
        <w:t xml:space="preserve"> Company </w:t>
      </w:r>
      <w:r w:rsidR="00806F22">
        <w:rPr>
          <w:b w:val="0"/>
          <w:i w:val="0"/>
          <w:sz w:val="20"/>
        </w:rPr>
        <w:t>users will define the association that will connect a TO party with the appropriate connecting asset in other TO networks (i</w:t>
      </w:r>
      <w:r w:rsidR="000742EE">
        <w:rPr>
          <w:b w:val="0"/>
          <w:i w:val="0"/>
          <w:sz w:val="20"/>
        </w:rPr>
        <w:t>.</w:t>
      </w:r>
      <w:r w:rsidR="00806F22">
        <w:rPr>
          <w:b w:val="0"/>
          <w:i w:val="0"/>
          <w:sz w:val="20"/>
        </w:rPr>
        <w:t>e</w:t>
      </w:r>
      <w:r w:rsidR="000742EE">
        <w:rPr>
          <w:b w:val="0"/>
          <w:i w:val="0"/>
          <w:sz w:val="20"/>
        </w:rPr>
        <w:t>.</w:t>
      </w:r>
      <w:r w:rsidR="00806F22">
        <w:rPr>
          <w:b w:val="0"/>
          <w:i w:val="0"/>
          <w:sz w:val="20"/>
        </w:rPr>
        <w:t xml:space="preserve"> </w:t>
      </w:r>
      <w:r w:rsidR="00A016FE">
        <w:rPr>
          <w:b w:val="0"/>
          <w:i w:val="0"/>
          <w:sz w:val="20"/>
        </w:rPr>
        <w:t>B</w:t>
      </w:r>
      <w:r w:rsidR="00806F22">
        <w:rPr>
          <w:b w:val="0"/>
          <w:i w:val="0"/>
          <w:sz w:val="20"/>
        </w:rPr>
        <w:t xml:space="preserve">oundary of </w:t>
      </w:r>
      <w:r w:rsidR="00A016FE">
        <w:rPr>
          <w:b w:val="0"/>
          <w:i w:val="0"/>
          <w:sz w:val="20"/>
        </w:rPr>
        <w:t>I</w:t>
      </w:r>
      <w:r w:rsidR="00806F22">
        <w:rPr>
          <w:b w:val="0"/>
          <w:i w:val="0"/>
          <w:sz w:val="20"/>
        </w:rPr>
        <w:t xml:space="preserve">nfluence)  </w:t>
      </w:r>
      <w:r w:rsidR="00E87D4D" w:rsidRPr="00E87D4D">
        <w:rPr>
          <w:b w:val="0"/>
          <w:i w:val="0"/>
          <w:iCs/>
          <w:sz w:val="20"/>
        </w:rPr>
        <w:t xml:space="preserve"> </w:t>
      </w:r>
    </w:p>
    <w:p w14:paraId="4789663D" w14:textId="77777777" w:rsidR="00806F22" w:rsidRDefault="002D2E71" w:rsidP="00FA6006">
      <w:pPr>
        <w:pStyle w:val="Heading2"/>
        <w:numPr>
          <w:ilvl w:val="0"/>
          <w:numId w:val="0"/>
        </w:numPr>
        <w:ind w:left="567"/>
        <w:rPr>
          <w:b w:val="0"/>
          <w:i w:val="0"/>
          <w:iCs/>
          <w:sz w:val="20"/>
        </w:rPr>
      </w:pPr>
      <w:r>
        <w:rPr>
          <w:b w:val="0"/>
          <w:i w:val="0"/>
          <w:iCs/>
          <w:sz w:val="20"/>
        </w:rPr>
        <w:t xml:space="preserve">A </w:t>
      </w:r>
      <w:r w:rsidR="00A016FE">
        <w:rPr>
          <w:b w:val="0"/>
          <w:i w:val="0"/>
          <w:iCs/>
          <w:sz w:val="20"/>
        </w:rPr>
        <w:t>B</w:t>
      </w:r>
      <w:r w:rsidR="00806F22">
        <w:rPr>
          <w:b w:val="0"/>
          <w:i w:val="0"/>
          <w:iCs/>
          <w:sz w:val="20"/>
        </w:rPr>
        <w:t xml:space="preserve">oundary of </w:t>
      </w:r>
      <w:r w:rsidR="00A016FE">
        <w:rPr>
          <w:b w:val="0"/>
          <w:i w:val="0"/>
          <w:iCs/>
          <w:sz w:val="20"/>
        </w:rPr>
        <w:t>I</w:t>
      </w:r>
      <w:r w:rsidR="00806F22">
        <w:rPr>
          <w:b w:val="0"/>
          <w:i w:val="0"/>
          <w:iCs/>
          <w:sz w:val="20"/>
        </w:rPr>
        <w:t xml:space="preserve">nfluence is defined at asset level only and is applicable only to </w:t>
      </w:r>
      <w:r w:rsidR="008614E9">
        <w:rPr>
          <w:b w:val="0"/>
          <w:i w:val="0"/>
          <w:iCs/>
          <w:sz w:val="20"/>
        </w:rPr>
        <w:t xml:space="preserve">basic </w:t>
      </w:r>
      <w:r w:rsidR="00806F22">
        <w:rPr>
          <w:b w:val="0"/>
          <w:i w:val="0"/>
          <w:iCs/>
          <w:sz w:val="20"/>
        </w:rPr>
        <w:t>assets not substations,</w:t>
      </w:r>
    </w:p>
    <w:p w14:paraId="7D241E21" w14:textId="77777777" w:rsidR="00806F22" w:rsidRPr="00F638EF" w:rsidRDefault="00806F22" w:rsidP="00FA6006">
      <w:pPr>
        <w:pStyle w:val="Heading2"/>
        <w:numPr>
          <w:ilvl w:val="0"/>
          <w:numId w:val="0"/>
        </w:numPr>
        <w:ind w:left="567"/>
        <w:rPr>
          <w:b w:val="0"/>
          <w:i w:val="0"/>
          <w:iCs/>
          <w:sz w:val="20"/>
        </w:rPr>
      </w:pPr>
      <w:r>
        <w:rPr>
          <w:b w:val="0"/>
          <w:i w:val="0"/>
          <w:iCs/>
          <w:sz w:val="20"/>
        </w:rPr>
        <w:t xml:space="preserve">If a </w:t>
      </w:r>
      <w:r w:rsidR="00A016FE">
        <w:rPr>
          <w:b w:val="0"/>
          <w:i w:val="0"/>
          <w:iCs/>
          <w:sz w:val="20"/>
        </w:rPr>
        <w:t>B</w:t>
      </w:r>
      <w:r>
        <w:rPr>
          <w:b w:val="0"/>
          <w:i w:val="0"/>
          <w:iCs/>
          <w:sz w:val="20"/>
        </w:rPr>
        <w:t xml:space="preserve">oundary of </w:t>
      </w:r>
      <w:r w:rsidR="00A016FE">
        <w:rPr>
          <w:b w:val="0"/>
          <w:i w:val="0"/>
          <w:iCs/>
          <w:sz w:val="20"/>
        </w:rPr>
        <w:t>I</w:t>
      </w:r>
      <w:r>
        <w:rPr>
          <w:b w:val="0"/>
          <w:i w:val="0"/>
          <w:iCs/>
          <w:sz w:val="20"/>
        </w:rPr>
        <w:t xml:space="preserve">nfluence is created between a TO and an asset it does not </w:t>
      </w:r>
      <w:r w:rsidRPr="008614E9">
        <w:rPr>
          <w:b w:val="0"/>
          <w:i w:val="0"/>
          <w:iCs/>
          <w:sz w:val="20"/>
        </w:rPr>
        <w:t xml:space="preserve">automatically create the reverse </w:t>
      </w:r>
      <w:r w:rsidR="00A016FE">
        <w:rPr>
          <w:b w:val="0"/>
          <w:i w:val="0"/>
          <w:iCs/>
          <w:sz w:val="20"/>
        </w:rPr>
        <w:t>B</w:t>
      </w:r>
      <w:r w:rsidRPr="00EA11FA">
        <w:rPr>
          <w:b w:val="0"/>
          <w:i w:val="0"/>
          <w:iCs/>
          <w:sz w:val="20"/>
        </w:rPr>
        <w:t xml:space="preserve">oundary of </w:t>
      </w:r>
      <w:r w:rsidR="00A016FE">
        <w:rPr>
          <w:b w:val="0"/>
          <w:i w:val="0"/>
          <w:iCs/>
          <w:sz w:val="20"/>
        </w:rPr>
        <w:t>I</w:t>
      </w:r>
      <w:r w:rsidRPr="00F638EF">
        <w:rPr>
          <w:b w:val="0"/>
          <w:i w:val="0"/>
          <w:iCs/>
          <w:sz w:val="20"/>
        </w:rPr>
        <w:t>nfluence. This has to be done manually.</w:t>
      </w:r>
    </w:p>
    <w:p w14:paraId="6DA4CE5F" w14:textId="77777777" w:rsidR="00772642" w:rsidRDefault="00806F22" w:rsidP="00FA6006">
      <w:pPr>
        <w:pStyle w:val="Heading2"/>
        <w:numPr>
          <w:ilvl w:val="0"/>
          <w:numId w:val="0"/>
        </w:numPr>
        <w:ind w:left="567"/>
        <w:rPr>
          <w:b w:val="0"/>
          <w:i w:val="0"/>
          <w:sz w:val="20"/>
        </w:rPr>
      </w:pPr>
      <w:r w:rsidRPr="00F638EF">
        <w:rPr>
          <w:b w:val="0"/>
          <w:i w:val="0"/>
          <w:sz w:val="20"/>
        </w:rPr>
        <w:t xml:space="preserve">All TO’s will have visibility of </w:t>
      </w:r>
      <w:r w:rsidR="00772642" w:rsidRPr="00DD753E">
        <w:rPr>
          <w:b w:val="0"/>
          <w:i w:val="0"/>
          <w:sz w:val="20"/>
        </w:rPr>
        <w:t xml:space="preserve">planned outages within their own network and </w:t>
      </w:r>
      <w:r w:rsidRPr="00DD753E">
        <w:rPr>
          <w:b w:val="0"/>
          <w:i w:val="0"/>
          <w:sz w:val="20"/>
        </w:rPr>
        <w:t xml:space="preserve">any outages that may be planned within the </w:t>
      </w:r>
      <w:r w:rsidR="00A016FE">
        <w:rPr>
          <w:b w:val="0"/>
          <w:i w:val="0"/>
          <w:sz w:val="20"/>
        </w:rPr>
        <w:t>B</w:t>
      </w:r>
      <w:r w:rsidRPr="009872D2">
        <w:rPr>
          <w:b w:val="0"/>
          <w:i w:val="0"/>
          <w:sz w:val="20"/>
        </w:rPr>
        <w:t xml:space="preserve">oundary of </w:t>
      </w:r>
      <w:r w:rsidR="00A016FE">
        <w:rPr>
          <w:b w:val="0"/>
          <w:i w:val="0"/>
          <w:sz w:val="20"/>
        </w:rPr>
        <w:t>I</w:t>
      </w:r>
      <w:r w:rsidRPr="009872D2">
        <w:rPr>
          <w:b w:val="0"/>
          <w:i w:val="0"/>
          <w:sz w:val="20"/>
        </w:rPr>
        <w:t>nf</w:t>
      </w:r>
      <w:r w:rsidR="00F166FC" w:rsidRPr="009872D2">
        <w:rPr>
          <w:b w:val="0"/>
          <w:i w:val="0"/>
          <w:sz w:val="20"/>
        </w:rPr>
        <w:t>l</w:t>
      </w:r>
      <w:r w:rsidRPr="009872D2">
        <w:rPr>
          <w:b w:val="0"/>
          <w:i w:val="0"/>
          <w:sz w:val="20"/>
        </w:rPr>
        <w:t>uence (i</w:t>
      </w:r>
      <w:r w:rsidR="00F166FC" w:rsidRPr="009872D2">
        <w:rPr>
          <w:b w:val="0"/>
          <w:i w:val="0"/>
          <w:sz w:val="20"/>
        </w:rPr>
        <w:t>.</w:t>
      </w:r>
      <w:r w:rsidRPr="009872D2">
        <w:rPr>
          <w:b w:val="0"/>
          <w:i w:val="0"/>
          <w:sz w:val="20"/>
        </w:rPr>
        <w:t>e</w:t>
      </w:r>
      <w:r w:rsidR="00F166FC" w:rsidRPr="009872D2">
        <w:rPr>
          <w:b w:val="0"/>
          <w:i w:val="0"/>
          <w:sz w:val="20"/>
        </w:rPr>
        <w:t>.</w:t>
      </w:r>
      <w:r w:rsidRPr="009872D2">
        <w:rPr>
          <w:b w:val="0"/>
          <w:i w:val="0"/>
          <w:sz w:val="20"/>
        </w:rPr>
        <w:t xml:space="preserve"> impacting outages)</w:t>
      </w:r>
      <w:r w:rsidR="00772642" w:rsidRPr="009872D2">
        <w:rPr>
          <w:b w:val="0"/>
          <w:i w:val="0"/>
          <w:sz w:val="20"/>
        </w:rPr>
        <w:t>.</w:t>
      </w:r>
    </w:p>
    <w:p w14:paraId="668E126A" w14:textId="77777777" w:rsidR="00772642" w:rsidRPr="001937C4" w:rsidRDefault="00806F22" w:rsidP="00FA6006">
      <w:r>
        <w:rPr>
          <w:b/>
          <w:i/>
          <w:iCs/>
        </w:rPr>
        <w:t xml:space="preserve"> </w:t>
      </w:r>
      <w:r w:rsidR="000707D0">
        <w:rPr>
          <w:b/>
          <w:i/>
          <w:iCs/>
        </w:rPr>
        <w:t xml:space="preserve">  </w:t>
      </w:r>
      <w:r w:rsidR="00F546F0">
        <w:rPr>
          <w:iCs/>
        </w:rPr>
        <w:br w:type="page"/>
      </w:r>
      <w:r w:rsidR="0070246B">
        <w:rPr>
          <w:b/>
          <w:i/>
          <w:iCs/>
          <w:sz w:val="24"/>
          <w:szCs w:val="24"/>
        </w:rPr>
        <w:lastRenderedPageBreak/>
        <w:t>Appendix F</w:t>
      </w:r>
      <w:r w:rsidR="00772642" w:rsidRPr="00D060F7">
        <w:rPr>
          <w:b/>
          <w:i/>
          <w:iCs/>
          <w:sz w:val="24"/>
          <w:szCs w:val="24"/>
        </w:rPr>
        <w:t xml:space="preserve">:   </w:t>
      </w:r>
      <w:r w:rsidR="00772642">
        <w:rPr>
          <w:b/>
          <w:i/>
          <w:iCs/>
          <w:sz w:val="24"/>
          <w:szCs w:val="24"/>
        </w:rPr>
        <w:t>Capacity Declaration</w:t>
      </w:r>
    </w:p>
    <w:p w14:paraId="736548BE" w14:textId="77777777" w:rsidR="00F125A4" w:rsidRDefault="00772642" w:rsidP="00FA6006">
      <w:pPr>
        <w:pStyle w:val="Heading2"/>
        <w:numPr>
          <w:ilvl w:val="0"/>
          <w:numId w:val="0"/>
        </w:numPr>
        <w:ind w:left="567"/>
        <w:rPr>
          <w:b w:val="0"/>
          <w:i w:val="0"/>
          <w:sz w:val="20"/>
        </w:rPr>
      </w:pPr>
      <w:r>
        <w:rPr>
          <w:b w:val="0"/>
          <w:i w:val="0"/>
          <w:sz w:val="20"/>
        </w:rPr>
        <w:t xml:space="preserve">Where an Offshore transmission connection is to a DNO network </w:t>
      </w:r>
      <w:r w:rsidR="00F125A4" w:rsidRPr="00F125A4">
        <w:rPr>
          <w:b w:val="0"/>
          <w:i w:val="0"/>
          <w:sz w:val="20"/>
        </w:rPr>
        <w:t xml:space="preserve">and that DNO </w:t>
      </w:r>
      <w:r w:rsidR="00F125A4">
        <w:rPr>
          <w:b w:val="0"/>
          <w:i w:val="0"/>
          <w:sz w:val="20"/>
        </w:rPr>
        <w:t xml:space="preserve">requires some restriction on </w:t>
      </w:r>
      <w:r w:rsidR="00F125A4" w:rsidRPr="00F125A4">
        <w:rPr>
          <w:b w:val="0"/>
          <w:i w:val="0"/>
          <w:sz w:val="20"/>
        </w:rPr>
        <w:t xml:space="preserve">the </w:t>
      </w:r>
      <w:r w:rsidR="00F125A4">
        <w:rPr>
          <w:b w:val="0"/>
          <w:i w:val="0"/>
          <w:sz w:val="20"/>
        </w:rPr>
        <w:t xml:space="preserve">output </w:t>
      </w:r>
      <w:r w:rsidR="00F125A4" w:rsidRPr="00F125A4">
        <w:rPr>
          <w:b w:val="0"/>
          <w:i w:val="0"/>
          <w:sz w:val="20"/>
        </w:rPr>
        <w:t xml:space="preserve">of the Offshore Network then the DNO should declare a </w:t>
      </w:r>
      <w:r w:rsidR="00BC021E">
        <w:rPr>
          <w:b w:val="0"/>
          <w:i w:val="0"/>
          <w:sz w:val="20"/>
        </w:rPr>
        <w:t>Capacity</w:t>
      </w:r>
      <w:r w:rsidR="00EC311E">
        <w:rPr>
          <w:b w:val="0"/>
          <w:i w:val="0"/>
          <w:sz w:val="20"/>
        </w:rPr>
        <w:t xml:space="preserve"> Declaration.</w:t>
      </w:r>
      <w:r w:rsidR="00743AAF">
        <w:rPr>
          <w:b w:val="0"/>
          <w:i w:val="0"/>
          <w:sz w:val="20"/>
        </w:rPr>
        <w:t xml:space="preserve"> </w:t>
      </w:r>
    </w:p>
    <w:p w14:paraId="0FA491DE" w14:textId="77777777" w:rsidR="00743AAF" w:rsidRDefault="00743AAF" w:rsidP="00FA6006">
      <w:pPr>
        <w:pStyle w:val="Heading2"/>
        <w:numPr>
          <w:ilvl w:val="0"/>
          <w:numId w:val="0"/>
        </w:numPr>
        <w:ind w:left="567"/>
        <w:rPr>
          <w:b w:val="0"/>
          <w:i w:val="0"/>
          <w:sz w:val="20"/>
        </w:rPr>
      </w:pPr>
      <w:r>
        <w:rPr>
          <w:b w:val="0"/>
          <w:i w:val="0"/>
          <w:sz w:val="20"/>
        </w:rPr>
        <w:t>The Capacity Declaration applicable to the DNO network will provide information on:</w:t>
      </w:r>
    </w:p>
    <w:p w14:paraId="377CBA68" w14:textId="77777777" w:rsidR="00743AAF" w:rsidRPr="00743AAF" w:rsidRDefault="00743AAF" w:rsidP="00743AAF">
      <w:pPr>
        <w:pStyle w:val="Heading2"/>
        <w:numPr>
          <w:ilvl w:val="0"/>
          <w:numId w:val="26"/>
        </w:numPr>
        <w:rPr>
          <w:iCs/>
        </w:rPr>
      </w:pPr>
      <w:r>
        <w:rPr>
          <w:b w:val="0"/>
          <w:i w:val="0"/>
          <w:sz w:val="20"/>
        </w:rPr>
        <w:t>Maximum export capacity</w:t>
      </w:r>
    </w:p>
    <w:p w14:paraId="4707E991" w14:textId="77777777" w:rsidR="00743AAF" w:rsidRPr="00743AAF" w:rsidRDefault="00743AAF" w:rsidP="00743AAF">
      <w:pPr>
        <w:pStyle w:val="Heading2"/>
        <w:numPr>
          <w:ilvl w:val="0"/>
          <w:numId w:val="26"/>
        </w:numPr>
        <w:rPr>
          <w:iCs/>
        </w:rPr>
      </w:pPr>
      <w:r>
        <w:rPr>
          <w:b w:val="0"/>
          <w:i w:val="0"/>
          <w:sz w:val="20"/>
        </w:rPr>
        <w:t>Maximum import capacity</w:t>
      </w:r>
    </w:p>
    <w:p w14:paraId="15984BF3" w14:textId="77777777" w:rsidR="00743AAF" w:rsidRPr="00743AAF" w:rsidRDefault="00743AAF" w:rsidP="00743AAF">
      <w:pPr>
        <w:pStyle w:val="Heading2"/>
        <w:numPr>
          <w:ilvl w:val="0"/>
          <w:numId w:val="26"/>
        </w:numPr>
        <w:rPr>
          <w:iCs/>
        </w:rPr>
      </w:pPr>
      <w:r>
        <w:rPr>
          <w:b w:val="0"/>
          <w:i w:val="0"/>
          <w:sz w:val="20"/>
        </w:rPr>
        <w:t>Peri</w:t>
      </w:r>
      <w:r w:rsidR="00476C65">
        <w:rPr>
          <w:b w:val="0"/>
          <w:i w:val="0"/>
          <w:sz w:val="20"/>
        </w:rPr>
        <w:t>o</w:t>
      </w:r>
      <w:r>
        <w:rPr>
          <w:b w:val="0"/>
          <w:i w:val="0"/>
          <w:sz w:val="20"/>
        </w:rPr>
        <w:t>d over which the capacity limits are valid</w:t>
      </w:r>
    </w:p>
    <w:p w14:paraId="0EA66ED0" w14:textId="77777777" w:rsidR="00743AAF" w:rsidRPr="00743AAF" w:rsidRDefault="00743AAF" w:rsidP="00743AAF">
      <w:pPr>
        <w:pStyle w:val="Heading2"/>
        <w:numPr>
          <w:ilvl w:val="0"/>
          <w:numId w:val="26"/>
        </w:numPr>
        <w:rPr>
          <w:iCs/>
        </w:rPr>
      </w:pPr>
      <w:r>
        <w:rPr>
          <w:b w:val="0"/>
          <w:i w:val="0"/>
          <w:sz w:val="20"/>
        </w:rPr>
        <w:t>Designated circuits (optional)</w:t>
      </w:r>
    </w:p>
    <w:p w14:paraId="21F5EA9F" w14:textId="77777777" w:rsidR="00743AAF" w:rsidRDefault="00743AAF" w:rsidP="00F166FC">
      <w:pPr>
        <w:pStyle w:val="Heading2"/>
        <w:numPr>
          <w:ilvl w:val="0"/>
          <w:numId w:val="0"/>
        </w:numPr>
        <w:ind w:left="851" w:hanging="284"/>
        <w:rPr>
          <w:b w:val="0"/>
          <w:i w:val="0"/>
          <w:sz w:val="20"/>
        </w:rPr>
      </w:pPr>
      <w:r>
        <w:rPr>
          <w:b w:val="0"/>
          <w:i w:val="0"/>
          <w:sz w:val="20"/>
        </w:rPr>
        <w:t>Each Capacity Declaration may optionally be associated with an outage</w:t>
      </w:r>
      <w:r w:rsidR="00F166FC">
        <w:rPr>
          <w:b w:val="0"/>
          <w:i w:val="0"/>
          <w:sz w:val="20"/>
        </w:rPr>
        <w:t>.</w:t>
      </w:r>
    </w:p>
    <w:p w14:paraId="72368D0E" w14:textId="5DE85B4C" w:rsidR="00FA7097" w:rsidRDefault="00EC311E" w:rsidP="004B0EC7">
      <w:pPr>
        <w:pStyle w:val="Heading3"/>
        <w:numPr>
          <w:ilvl w:val="0"/>
          <w:numId w:val="0"/>
        </w:numPr>
        <w:ind w:left="567"/>
      </w:pPr>
      <w:r>
        <w:t xml:space="preserve">The </w:t>
      </w:r>
      <w:r w:rsidR="00F125A4">
        <w:t xml:space="preserve">Capacity Declaration will be facilitated within </w:t>
      </w:r>
      <w:proofErr w:type="spellStart"/>
      <w:r w:rsidR="003108FB">
        <w:t>eNAMS</w:t>
      </w:r>
      <w:proofErr w:type="spellEnd"/>
      <w:r w:rsidR="003108FB">
        <w:t xml:space="preserve"> </w:t>
      </w:r>
      <w:r w:rsidR="00F125A4">
        <w:t>by cre</w:t>
      </w:r>
      <w:r w:rsidR="00FA7097">
        <w:t>at</w:t>
      </w:r>
      <w:r w:rsidR="00F125A4">
        <w:t>ing</w:t>
      </w:r>
      <w:r w:rsidR="00FA7097">
        <w:t xml:space="preserve"> a </w:t>
      </w:r>
      <w:r w:rsidR="004B0EC7">
        <w:t xml:space="preserve">Planned Outage against the assets associated with a </w:t>
      </w:r>
      <w:r w:rsidR="00FA7097">
        <w:t>Basic Outage.</w:t>
      </w:r>
      <w:r w:rsidR="004B0EC7">
        <w:t xml:space="preserve"> </w:t>
      </w:r>
      <w:r w:rsidR="00A05798" w:rsidRPr="00C66992">
        <w:rPr>
          <w:bCs/>
        </w:rPr>
        <w:t>The Company</w:t>
      </w:r>
      <w:r w:rsidR="00710ADB">
        <w:rPr>
          <w:b/>
          <w:i/>
          <w:iCs/>
        </w:rPr>
        <w:t xml:space="preserve"> </w:t>
      </w:r>
      <w:r w:rsidR="00FA7097">
        <w:t xml:space="preserve"> </w:t>
      </w:r>
      <w:r w:rsidR="004B0EC7">
        <w:t xml:space="preserve">will </w:t>
      </w:r>
      <w:r w:rsidR="00FA7097">
        <w:t>create a capacity declaration on behalf of a DNO</w:t>
      </w:r>
      <w:r w:rsidR="004B0EC7">
        <w:t xml:space="preserve"> and </w:t>
      </w:r>
      <w:r w:rsidR="00710ADB">
        <w:t>T</w:t>
      </w:r>
      <w:r w:rsidR="004B0EC7">
        <w:t xml:space="preserve">he </w:t>
      </w:r>
      <w:r w:rsidR="00710ADB">
        <w:t>Company</w:t>
      </w:r>
      <w:r w:rsidR="00447463">
        <w:t xml:space="preserve"> </w:t>
      </w:r>
      <w:r w:rsidR="004B0EC7">
        <w:t>will create a capacity declaration on behalf of the Offshore TO</w:t>
      </w:r>
      <w:r w:rsidR="00FA7097">
        <w:t xml:space="preserve">. </w:t>
      </w:r>
    </w:p>
    <w:p w14:paraId="31CE543D" w14:textId="04A6FE62" w:rsidR="00FA7097" w:rsidRDefault="00FA7097" w:rsidP="00FA6006">
      <w:pPr>
        <w:pStyle w:val="Heading3"/>
        <w:numPr>
          <w:ilvl w:val="0"/>
          <w:numId w:val="0"/>
        </w:numPr>
        <w:ind w:left="567"/>
      </w:pPr>
      <w:r>
        <w:t xml:space="preserve">When it receives a DNO capacity declaration </w:t>
      </w:r>
      <w:r w:rsidR="00710ADB" w:rsidRPr="00C66992">
        <w:rPr>
          <w:bCs/>
        </w:rPr>
        <w:t>The Company</w:t>
      </w:r>
      <w:r w:rsidR="00ED471E" w:rsidRPr="00C66992">
        <w:rPr>
          <w:bCs/>
        </w:rPr>
        <w:t xml:space="preserve"> </w:t>
      </w:r>
      <w:r>
        <w:t>will carry out a process to determine how (or if) the restriction should be apportioned between the connecting pa</w:t>
      </w:r>
      <w:r w:rsidR="00F125A4">
        <w:t>r</w:t>
      </w:r>
      <w:r>
        <w:t>ties.</w:t>
      </w:r>
    </w:p>
    <w:p w14:paraId="53826F44" w14:textId="01F1A5E3" w:rsidR="00F125A4" w:rsidRDefault="00F125A4" w:rsidP="00022D53">
      <w:pPr>
        <w:pStyle w:val="Heading2"/>
        <w:numPr>
          <w:ilvl w:val="0"/>
          <w:numId w:val="0"/>
        </w:numPr>
        <w:ind w:left="567"/>
        <w:rPr>
          <w:b w:val="0"/>
          <w:i w:val="0"/>
          <w:sz w:val="20"/>
        </w:rPr>
      </w:pPr>
      <w:r>
        <w:rPr>
          <w:b w:val="0"/>
          <w:i w:val="0"/>
          <w:sz w:val="20"/>
        </w:rPr>
        <w:t xml:space="preserve">An authorised </w:t>
      </w:r>
      <w:r w:rsidR="00F143F4" w:rsidRPr="00C66992">
        <w:rPr>
          <w:b w:val="0"/>
          <w:i w:val="0"/>
          <w:iCs/>
          <w:sz w:val="20"/>
        </w:rPr>
        <w:t>Company</w:t>
      </w:r>
      <w:r w:rsidR="00F143F4" w:rsidRPr="00022D53">
        <w:rPr>
          <w:b w:val="0"/>
          <w:i w:val="0"/>
        </w:rPr>
        <w:t xml:space="preserve"> </w:t>
      </w:r>
      <w:r>
        <w:rPr>
          <w:b w:val="0"/>
          <w:i w:val="0"/>
          <w:sz w:val="20"/>
        </w:rPr>
        <w:t>user will carry out a process to determine how (or if) the Capacity Declaration should be apportioned between the connecting parties at that connection point.</w:t>
      </w:r>
    </w:p>
    <w:p w14:paraId="4DF36C01" w14:textId="753D6CE0" w:rsidR="00F125A4" w:rsidRPr="00F125A4" w:rsidRDefault="00F143F4" w:rsidP="00FA6006">
      <w:pPr>
        <w:pStyle w:val="Heading2"/>
        <w:numPr>
          <w:ilvl w:val="0"/>
          <w:numId w:val="0"/>
        </w:numPr>
        <w:ind w:left="567"/>
        <w:rPr>
          <w:b w:val="0"/>
          <w:i w:val="0"/>
          <w:sz w:val="20"/>
        </w:rPr>
      </w:pPr>
      <w:r>
        <w:rPr>
          <w:b w:val="0"/>
          <w:i w:val="0"/>
          <w:sz w:val="20"/>
        </w:rPr>
        <w:t>The Company</w:t>
      </w:r>
      <w:r w:rsidR="00F125A4" w:rsidRPr="00F125A4">
        <w:rPr>
          <w:b w:val="0"/>
          <w:i w:val="0"/>
          <w:sz w:val="20"/>
        </w:rPr>
        <w:t xml:space="preserve"> will distribute information </w:t>
      </w:r>
      <w:r w:rsidR="00476C65">
        <w:rPr>
          <w:b w:val="0"/>
          <w:i w:val="0"/>
          <w:sz w:val="20"/>
        </w:rPr>
        <w:t xml:space="preserve">on this apportionment </w:t>
      </w:r>
      <w:r w:rsidR="00F125A4" w:rsidRPr="00F125A4">
        <w:rPr>
          <w:b w:val="0"/>
          <w:i w:val="0"/>
          <w:sz w:val="20"/>
        </w:rPr>
        <w:t xml:space="preserve">to ensure all parties get appropriate visibility. </w:t>
      </w:r>
    </w:p>
    <w:p w14:paraId="0E833636" w14:textId="0C04B9CF" w:rsidR="00476C65" w:rsidRDefault="00476C65" w:rsidP="00FA6006">
      <w:pPr>
        <w:pStyle w:val="Heading2"/>
        <w:numPr>
          <w:ilvl w:val="0"/>
          <w:numId w:val="0"/>
        </w:numPr>
        <w:ind w:left="567"/>
        <w:rPr>
          <w:b w:val="0"/>
          <w:i w:val="0"/>
          <w:sz w:val="20"/>
        </w:rPr>
      </w:pPr>
      <w:r>
        <w:rPr>
          <w:b w:val="0"/>
          <w:i w:val="0"/>
          <w:sz w:val="20"/>
        </w:rPr>
        <w:t xml:space="preserve">Where a network restriction exists in a TO network due to a customer choice connection </w:t>
      </w:r>
      <w:r w:rsidR="00E340FF">
        <w:rPr>
          <w:b w:val="0"/>
          <w:i w:val="0"/>
          <w:sz w:val="20"/>
        </w:rPr>
        <w:t xml:space="preserve">The Company </w:t>
      </w:r>
      <w:r>
        <w:rPr>
          <w:b w:val="0"/>
          <w:i w:val="0"/>
          <w:sz w:val="20"/>
        </w:rPr>
        <w:t>may declare a Capacity Declaration to one or more connecting parties using the same process.</w:t>
      </w:r>
    </w:p>
    <w:p w14:paraId="5AC372E8" w14:textId="77777777" w:rsidR="00FA7097" w:rsidRDefault="00FA7097" w:rsidP="00F125A4">
      <w:pPr>
        <w:pStyle w:val="Heading3"/>
        <w:numPr>
          <w:ilvl w:val="0"/>
          <w:numId w:val="0"/>
        </w:numPr>
      </w:pPr>
    </w:p>
    <w:p w14:paraId="171C1E74" w14:textId="77777777" w:rsidR="00FA7097" w:rsidRPr="00FA7097" w:rsidRDefault="00FA7097" w:rsidP="00FA7097"/>
    <w:p w14:paraId="2CC8F865" w14:textId="77777777" w:rsidR="00A54C27" w:rsidRDefault="00743AAF" w:rsidP="00743AAF">
      <w:pPr>
        <w:pStyle w:val="Heading2"/>
        <w:numPr>
          <w:ilvl w:val="0"/>
          <w:numId w:val="0"/>
        </w:numPr>
        <w:rPr>
          <w:iCs/>
        </w:rPr>
      </w:pPr>
      <w:r>
        <w:rPr>
          <w:b w:val="0"/>
          <w:i w:val="0"/>
          <w:sz w:val="20"/>
        </w:rPr>
        <w:t xml:space="preserve">  </w:t>
      </w:r>
      <w:r w:rsidR="00772642">
        <w:rPr>
          <w:b w:val="0"/>
          <w:i w:val="0"/>
          <w:sz w:val="20"/>
        </w:rPr>
        <w:t xml:space="preserve">  </w:t>
      </w:r>
      <w:r w:rsidR="00772642">
        <w:rPr>
          <w:iCs/>
        </w:rPr>
        <w:br w:type="page"/>
      </w:r>
      <w:r w:rsidR="0070246B">
        <w:rPr>
          <w:iCs/>
        </w:rPr>
        <w:lastRenderedPageBreak/>
        <w:t>Appendix G</w:t>
      </w:r>
      <w:r w:rsidR="00A54C27">
        <w:rPr>
          <w:iCs/>
        </w:rPr>
        <w:t xml:space="preserve">:  Abbreviations and Definitions </w:t>
      </w:r>
    </w:p>
    <w:p w14:paraId="34EE13A2" w14:textId="77777777" w:rsidR="00A54C27" w:rsidRDefault="00A54C27">
      <w:pPr>
        <w:rPr>
          <w:b/>
        </w:rPr>
      </w:pPr>
    </w:p>
    <w:p w14:paraId="2C73F8A2" w14:textId="77777777" w:rsidR="00A54C27" w:rsidRDefault="00A54C27">
      <w:pPr>
        <w:pStyle w:val="Heading6"/>
        <w:spacing w:before="0" w:after="120"/>
        <w:rPr>
          <w:i/>
          <w:iCs/>
        </w:rPr>
      </w:pPr>
      <w:r>
        <w:rPr>
          <w:i/>
          <w:iCs/>
        </w:rPr>
        <w:t>Abbreviations</w:t>
      </w:r>
    </w:p>
    <w:tbl>
      <w:tblPr>
        <w:tblW w:w="8522" w:type="dxa"/>
        <w:tblLayout w:type="fixed"/>
        <w:tblLook w:val="0000" w:firstRow="0" w:lastRow="0" w:firstColumn="0" w:lastColumn="0" w:noHBand="0" w:noVBand="0"/>
      </w:tblPr>
      <w:tblGrid>
        <w:gridCol w:w="3227"/>
        <w:gridCol w:w="5295"/>
      </w:tblGrid>
      <w:tr w:rsidR="00A54C27" w14:paraId="666BB14D" w14:textId="77777777" w:rsidTr="007F6974">
        <w:tc>
          <w:tcPr>
            <w:tcW w:w="3227" w:type="dxa"/>
            <w:vAlign w:val="center"/>
          </w:tcPr>
          <w:p w14:paraId="78161CF7" w14:textId="5A976E0D" w:rsidR="00A54C27" w:rsidRDefault="00246D5B">
            <w:del w:id="975" w:author="Keith Jones (NESO)" w:date="2024-12-13T09:19:00Z" w16du:dateUtc="2024-12-13T09:19:00Z">
              <w:r w:rsidDel="00671290">
                <w:delText>eNAMS</w:delText>
              </w:r>
            </w:del>
          </w:p>
        </w:tc>
        <w:tc>
          <w:tcPr>
            <w:tcW w:w="5295" w:type="dxa"/>
            <w:vAlign w:val="center"/>
          </w:tcPr>
          <w:p w14:paraId="03621FD4" w14:textId="5451A0EC" w:rsidR="00A54C27" w:rsidRDefault="006E3883" w:rsidP="00236E3B">
            <w:del w:id="976" w:author="Keith Jones (NESO)" w:date="2024-12-13T09:19:00Z" w16du:dateUtc="2024-12-13T09:19:00Z">
              <w:r w:rsidDel="00671290">
                <w:rPr>
                  <w:rStyle w:val="normaltextrun"/>
                  <w:rFonts w:cs="Arial"/>
                  <w:color w:val="000000"/>
                  <w:shd w:val="clear" w:color="auto" w:fill="FFFFFF"/>
                </w:rPr>
                <w:delText>Electricity Network Access Management System</w:delText>
              </w:r>
              <w:r w:rsidDel="00671290">
                <w:rPr>
                  <w:rStyle w:val="eop"/>
                  <w:rFonts w:cs="Arial"/>
                  <w:color w:val="000000"/>
                  <w:shd w:val="clear" w:color="auto" w:fill="FFFFFF"/>
                </w:rPr>
                <w:delText> </w:delText>
              </w:r>
              <w:r w:rsidDel="00671290">
                <w:delText xml:space="preserve"> (currently the name for The Company Outage Database)</w:delText>
              </w:r>
            </w:del>
          </w:p>
        </w:tc>
      </w:tr>
      <w:tr w:rsidR="00A54C27" w14:paraId="3111B97C" w14:textId="77777777" w:rsidTr="007F6974">
        <w:tc>
          <w:tcPr>
            <w:tcW w:w="3227" w:type="dxa"/>
            <w:vAlign w:val="center"/>
          </w:tcPr>
          <w:p w14:paraId="4C7DB408" w14:textId="77777777" w:rsidR="00A54C27" w:rsidRDefault="00A54C27">
            <w:r>
              <w:t>DCC</w:t>
            </w:r>
          </w:p>
        </w:tc>
        <w:tc>
          <w:tcPr>
            <w:tcW w:w="5295" w:type="dxa"/>
            <w:vAlign w:val="center"/>
          </w:tcPr>
          <w:p w14:paraId="0D7087AD" w14:textId="77777777" w:rsidR="00A54C27" w:rsidRDefault="00A54C27">
            <w:r>
              <w:t>Directly Connected Customers</w:t>
            </w:r>
          </w:p>
        </w:tc>
      </w:tr>
      <w:tr w:rsidR="00A54C27" w14:paraId="221EA28C" w14:textId="77777777" w:rsidTr="007F6974">
        <w:tc>
          <w:tcPr>
            <w:tcW w:w="3227" w:type="dxa"/>
            <w:vAlign w:val="center"/>
          </w:tcPr>
          <w:p w14:paraId="1005A863" w14:textId="77777777" w:rsidR="00A54C27" w:rsidRDefault="00A54C27">
            <w:r>
              <w:t>DNO</w:t>
            </w:r>
          </w:p>
        </w:tc>
        <w:tc>
          <w:tcPr>
            <w:tcW w:w="5295" w:type="dxa"/>
            <w:vAlign w:val="center"/>
          </w:tcPr>
          <w:p w14:paraId="44198561" w14:textId="77777777" w:rsidR="00A54C27" w:rsidRDefault="00A54C27">
            <w:r>
              <w:t>Distribution Network Operator(s)</w:t>
            </w:r>
          </w:p>
        </w:tc>
      </w:tr>
      <w:tr w:rsidR="00A54C27" w14:paraId="5631108B" w14:textId="77777777" w:rsidTr="007F6974">
        <w:tc>
          <w:tcPr>
            <w:tcW w:w="3227" w:type="dxa"/>
            <w:vAlign w:val="center"/>
          </w:tcPr>
          <w:p w14:paraId="7DD22F92" w14:textId="6AA0F4DC" w:rsidR="00552CD1" w:rsidRDefault="00061D8C">
            <w:proofErr w:type="spellStart"/>
            <w:r>
              <w:t>eNAMS</w:t>
            </w:r>
            <w:proofErr w:type="spellEnd"/>
          </w:p>
          <w:p w14:paraId="2977BC01" w14:textId="77777777" w:rsidR="00552CD1" w:rsidRDefault="00552CD1"/>
          <w:p w14:paraId="0C4E9334" w14:textId="0377E423" w:rsidR="00A54C27" w:rsidRDefault="00A54C27">
            <w:r>
              <w:t>STC</w:t>
            </w:r>
          </w:p>
        </w:tc>
        <w:tc>
          <w:tcPr>
            <w:tcW w:w="5295" w:type="dxa"/>
            <w:vAlign w:val="center"/>
          </w:tcPr>
          <w:p w14:paraId="10581538" w14:textId="48BE8455" w:rsidR="00552CD1" w:rsidRDefault="00061D8C">
            <w:r>
              <w:t>Electricity Network Access Management System (currently</w:t>
            </w:r>
            <w:r w:rsidR="00512404">
              <w:t xml:space="preserve"> the name of The Company Outage Database)</w:t>
            </w:r>
          </w:p>
          <w:p w14:paraId="3D71EA2A" w14:textId="550B4AFB" w:rsidR="00A54C27" w:rsidRDefault="00A54C27">
            <w:r>
              <w:t>System Operator – Transmission Owner Code</w:t>
            </w:r>
          </w:p>
        </w:tc>
      </w:tr>
      <w:tr w:rsidR="007F6974" w14:paraId="708F3A0E" w14:textId="77777777" w:rsidTr="007F6974">
        <w:tc>
          <w:tcPr>
            <w:tcW w:w="3227" w:type="dxa"/>
            <w:vAlign w:val="center"/>
          </w:tcPr>
          <w:p w14:paraId="335482AF" w14:textId="2BE2E2B8" w:rsidR="007F6974" w:rsidRDefault="007F6974" w:rsidP="007F6974"/>
        </w:tc>
        <w:tc>
          <w:tcPr>
            <w:tcW w:w="5295" w:type="dxa"/>
            <w:vAlign w:val="center"/>
          </w:tcPr>
          <w:p w14:paraId="4C26336A" w14:textId="21B806A0" w:rsidR="007F6974" w:rsidRDefault="007F6974" w:rsidP="007F6974"/>
        </w:tc>
      </w:tr>
    </w:tbl>
    <w:p w14:paraId="244A5E1B" w14:textId="77777777" w:rsidR="00334E70" w:rsidRDefault="00334E70">
      <w:pPr>
        <w:pStyle w:val="Heading6"/>
        <w:spacing w:before="0" w:after="120"/>
        <w:rPr>
          <w:i/>
          <w:iCs/>
        </w:rPr>
      </w:pPr>
    </w:p>
    <w:p w14:paraId="5408F41F" w14:textId="77777777" w:rsidR="00A54C27" w:rsidRDefault="00A54C27">
      <w:pPr>
        <w:pStyle w:val="Heading6"/>
        <w:spacing w:before="0" w:after="120"/>
        <w:rPr>
          <w:i/>
          <w:iCs/>
        </w:rPr>
      </w:pPr>
      <w:r>
        <w:rPr>
          <w:i/>
          <w:iCs/>
        </w:rPr>
        <w:t>Definitions</w:t>
      </w:r>
    </w:p>
    <w:p w14:paraId="768A1995" w14:textId="77777777" w:rsidR="00A54C27" w:rsidRDefault="00A54C27">
      <w:pPr>
        <w:rPr>
          <w:b/>
        </w:rPr>
      </w:pPr>
    </w:p>
    <w:p w14:paraId="2B045E8B" w14:textId="77777777" w:rsidR="00A54C27" w:rsidRDefault="00A54C27">
      <w:pPr>
        <w:rPr>
          <w:b/>
        </w:rPr>
      </w:pPr>
      <w:r>
        <w:rPr>
          <w:b/>
        </w:rPr>
        <w:t>STC definitions used:</w:t>
      </w:r>
    </w:p>
    <w:p w14:paraId="5814AEC1" w14:textId="60AE81D7" w:rsidR="007C5929" w:rsidRDefault="00D17EDD">
      <w:r>
        <w:t>Authority</w:t>
      </w:r>
    </w:p>
    <w:p w14:paraId="15E1513B" w14:textId="77777777" w:rsidR="00A54C27" w:rsidRDefault="00A54C27">
      <w:r>
        <w:t>NGET</w:t>
      </w:r>
    </w:p>
    <w:p w14:paraId="7FF5FEF3" w14:textId="77777777" w:rsidR="00A54C27" w:rsidRDefault="00A54C27">
      <w:r>
        <w:t>Outage</w:t>
      </w:r>
    </w:p>
    <w:p w14:paraId="1B42AB2A" w14:textId="77777777" w:rsidR="00A54C27" w:rsidRDefault="00A54C27">
      <w:r>
        <w:t>Outage Plan</w:t>
      </w:r>
    </w:p>
    <w:p w14:paraId="67AD1989" w14:textId="77777777" w:rsidR="00A54C27" w:rsidRDefault="00A54C27">
      <w:r>
        <w:t>Outage Proposal</w:t>
      </w:r>
    </w:p>
    <w:p w14:paraId="07AF54BB" w14:textId="56D6F08D" w:rsidR="00EF6780" w:rsidRDefault="00EF6780">
      <w:r>
        <w:t>Restoration Plan</w:t>
      </w:r>
    </w:p>
    <w:p w14:paraId="76B98E35" w14:textId="77777777" w:rsidR="00A54C27" w:rsidRDefault="00A54C27">
      <w:r>
        <w:t>Services Reduction</w:t>
      </w:r>
    </w:p>
    <w:p w14:paraId="019194FE" w14:textId="3DB80424" w:rsidR="00D17EDD" w:rsidRDefault="00D17EDD" w:rsidP="00D17EDD">
      <w:del w:id="977" w:author="Keith Jones (NESO)" w:date="2024-12-13T10:09:00Z" w16du:dateUtc="2024-12-13T10:09:00Z">
        <w:r w:rsidDel="00DD0608">
          <w:delText>SHETL</w:delText>
        </w:r>
      </w:del>
      <w:ins w:id="978" w:author="Keith Jones (NESO)" w:date="2024-12-13T10:09:00Z" w16du:dateUtc="2024-12-13T10:09:00Z">
        <w:r w:rsidR="00DD0608">
          <w:t>SSEN</w:t>
        </w:r>
      </w:ins>
      <w:ins w:id="979" w:author="Keith Jones (NESO)" w:date="2024-12-13T10:10:00Z" w16du:dateUtc="2024-12-13T10:10:00Z">
        <w:r w:rsidR="00DD0608">
          <w:t>-T</w:t>
        </w:r>
      </w:ins>
    </w:p>
    <w:p w14:paraId="490D80B5" w14:textId="77777777" w:rsidR="00D17EDD" w:rsidRDefault="00D17EDD" w:rsidP="00D17EDD">
      <w:r>
        <w:t>SPT</w:t>
      </w:r>
    </w:p>
    <w:p w14:paraId="260F6E95" w14:textId="58A80526" w:rsidR="00D17EDD" w:rsidRDefault="00D17EDD" w:rsidP="00D17EDD">
      <w:r>
        <w:t>The Company</w:t>
      </w:r>
    </w:p>
    <w:p w14:paraId="0D8B9E3F" w14:textId="77777777" w:rsidR="00D17EDD" w:rsidRDefault="00D17EDD"/>
    <w:p w14:paraId="350C24FE" w14:textId="77777777" w:rsidR="00C43803" w:rsidRDefault="00C43803">
      <w:pPr>
        <w:rPr>
          <w:b/>
        </w:rPr>
      </w:pPr>
    </w:p>
    <w:p w14:paraId="2DF3FC64" w14:textId="77777777" w:rsidR="00A54C27" w:rsidRDefault="00A54C27">
      <w:pPr>
        <w:rPr>
          <w:b/>
        </w:rPr>
      </w:pPr>
      <w:r>
        <w:rPr>
          <w:b/>
        </w:rPr>
        <w:t>Definitions used from other STCPs:</w:t>
      </w:r>
    </w:p>
    <w:p w14:paraId="0426532F" w14:textId="39553843" w:rsidR="00A54C27" w:rsidRDefault="00A54C27">
      <w:r>
        <w:t>STCP 11-1:</w:t>
      </w:r>
      <w:r>
        <w:tab/>
      </w:r>
      <w:r w:rsidR="00AF31F1">
        <w:t xml:space="preserve">The Company </w:t>
      </w:r>
      <w:del w:id="980" w:author="Keith Jones (NESO)" w:date="2024-12-13T10:12:00Z" w16du:dateUtc="2024-12-13T10:12:00Z">
        <w:r w:rsidDel="00DD0608">
          <w:delText xml:space="preserve"> </w:delText>
        </w:r>
      </w:del>
      <w:r>
        <w:t>Outage Database</w:t>
      </w:r>
    </w:p>
    <w:p w14:paraId="4D51F728" w14:textId="77777777" w:rsidR="00F77123" w:rsidRDefault="00A54C27">
      <w:r>
        <w:t>STCP 11-1:</w:t>
      </w:r>
      <w:r>
        <w:tab/>
        <w:t>Plan Freeze</w:t>
      </w:r>
    </w:p>
    <w:p w14:paraId="5C83A580" w14:textId="77777777" w:rsidR="00A54C27" w:rsidRDefault="00F14DF8">
      <w:r>
        <w:t>STCP 11-1</w:t>
      </w:r>
      <w:r>
        <w:tab/>
        <w:t>Offshore Network</w:t>
      </w:r>
      <w:r w:rsidR="00A54C27">
        <w:tab/>
      </w:r>
    </w:p>
    <w:p w14:paraId="417115E3" w14:textId="77777777" w:rsidR="00A54C27" w:rsidRDefault="00A54C27"/>
    <w:sectPr w:rsidR="00A54C27">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0" w:author="Keith Jones (NESO)" w:date="2024-12-13T10:40:00Z" w:initials="KJ">
    <w:p w14:paraId="639307C8" w14:textId="77777777" w:rsidR="000F7720" w:rsidRDefault="000F7720" w:rsidP="000F7720">
      <w:pPr>
        <w:pStyle w:val="CommentText"/>
      </w:pPr>
      <w:r>
        <w:rPr>
          <w:rStyle w:val="CommentReference"/>
        </w:rPr>
        <w:annotationRef/>
      </w:r>
      <w:r>
        <w:t>References to “SO” in the flow diagrams have been replaced with “The Company”</w:t>
      </w:r>
    </w:p>
  </w:comment>
  <w:comment w:id="751" w:author="Keith Jones (ESO)" w:date="2024-06-18T13:58:00Z" w:initials="KJ(">
    <w:p w14:paraId="41D9D1C4" w14:textId="099B8C81" w:rsidR="004019EA" w:rsidRDefault="004019EA" w:rsidP="00E44E61">
      <w:pPr>
        <w:pStyle w:val="CommentText"/>
      </w:pPr>
      <w:r>
        <w:rPr>
          <w:rStyle w:val="CommentReference"/>
        </w:rPr>
        <w:annotationRef/>
      </w:r>
      <w:r>
        <w:t>Still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9307C8" w15:done="0"/>
  <w15:commentEx w15:paraId="41D9D1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D6BBA15" w16cex:dateUtc="2024-12-13T10:40:00Z"/>
  <w16cex:commentExtensible w16cex:durableId="2A1C10F6" w16cex:dateUtc="2024-06-18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9307C8" w16cid:durableId="1D6BBA15"/>
  <w16cid:commentId w16cid:paraId="41D9D1C4" w16cid:durableId="2A1C10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946F0" w14:textId="77777777" w:rsidR="002B7CAB" w:rsidRDefault="002B7CAB">
      <w:r>
        <w:separator/>
      </w:r>
    </w:p>
  </w:endnote>
  <w:endnote w:type="continuationSeparator" w:id="0">
    <w:p w14:paraId="2538291C" w14:textId="77777777" w:rsidR="002B7CAB" w:rsidRDefault="002B7CAB">
      <w:r>
        <w:continuationSeparator/>
      </w:r>
    </w:p>
  </w:endnote>
  <w:endnote w:type="continuationNotice" w:id="1">
    <w:p w14:paraId="3C390AB9" w14:textId="77777777" w:rsidR="002B7CAB" w:rsidRDefault="002B7C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22716" w14:textId="77777777" w:rsidR="00BB0BE2" w:rsidRDefault="00BB0BE2">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92E4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992E42">
      <w:rPr>
        <w:noProof/>
        <w:snapToGrid w:val="0"/>
      </w:rPr>
      <w:t>24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943EE" w14:textId="77777777" w:rsidR="002B7CAB" w:rsidRDefault="002B7CAB">
      <w:r>
        <w:separator/>
      </w:r>
    </w:p>
  </w:footnote>
  <w:footnote w:type="continuationSeparator" w:id="0">
    <w:p w14:paraId="5B2FD4FE" w14:textId="77777777" w:rsidR="002B7CAB" w:rsidRDefault="002B7CAB">
      <w:r>
        <w:continuationSeparator/>
      </w:r>
    </w:p>
  </w:footnote>
  <w:footnote w:type="continuationNotice" w:id="1">
    <w:p w14:paraId="2012B810" w14:textId="77777777" w:rsidR="002B7CAB" w:rsidRDefault="002B7CA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534F1" w14:textId="77777777" w:rsidR="00BB0BE2" w:rsidRDefault="00BB0BE2">
    <w:pPr>
      <w:pStyle w:val="Header"/>
      <w:rPr>
        <w:snapToGrid w:val="0"/>
      </w:rPr>
    </w:pPr>
    <w:r>
      <w:rPr>
        <w:snapToGrid w:val="0"/>
      </w:rPr>
      <w:t>STCP 11-2 Outage Data Exchange</w:t>
    </w:r>
  </w:p>
  <w:p w14:paraId="512CBD92" w14:textId="5F39A74C" w:rsidR="00BB0BE2" w:rsidRDefault="00BB0BE2">
    <w:pPr>
      <w:pStyle w:val="Header"/>
    </w:pPr>
    <w:r>
      <w:rPr>
        <w:snapToGrid w:val="0"/>
      </w:rPr>
      <w:t>Issue 00</w:t>
    </w:r>
    <w:r w:rsidR="004A10CD">
      <w:rPr>
        <w:snapToGrid w:val="0"/>
      </w:rPr>
      <w:t>1</w:t>
    </w:r>
    <w:ins w:id="981" w:author="Keith Jones (ESO)" w:date="2024-06-18T10:04:00Z">
      <w:r w:rsidR="00D80EC9">
        <w:rPr>
          <w:snapToGrid w:val="0"/>
        </w:rPr>
        <w:t>1</w:t>
      </w:r>
    </w:ins>
    <w:del w:id="982" w:author="Keith Jones (ESO)" w:date="2024-06-18T10:04:00Z">
      <w:r w:rsidR="004A10CD" w:rsidDel="00D80EC9">
        <w:rPr>
          <w:snapToGrid w:val="0"/>
        </w:rPr>
        <w:delText>0</w:delText>
      </w:r>
    </w:del>
    <w:r w:rsidR="004A10CD">
      <w:rPr>
        <w:snapToGrid w:val="0"/>
      </w:rPr>
      <w:t xml:space="preserve"> </w:t>
    </w:r>
    <w:r>
      <w:rPr>
        <w:snapToGrid w:val="0"/>
      </w:rPr>
      <w:t xml:space="preserve">– </w:t>
    </w:r>
    <w:del w:id="983" w:author="Keith Jones (ESO)" w:date="2024-06-18T10:04:00Z">
      <w:r w:rsidR="004A10CD" w:rsidDel="00D80EC9">
        <w:rPr>
          <w:snapToGrid w:val="0"/>
        </w:rPr>
        <w:delText>12 April</w:delText>
      </w:r>
    </w:del>
    <w:ins w:id="984" w:author="Keith Jones (ESO)" w:date="2024-06-18T10:04:00Z">
      <w:r w:rsidR="00D80EC9">
        <w:rPr>
          <w:snapToGrid w:val="0"/>
        </w:rPr>
        <w:t>DD MMM</w:t>
      </w:r>
    </w:ins>
    <w:r w:rsidR="002C08A8">
      <w:rPr>
        <w:snapToGrid w:val="0"/>
      </w:rPr>
      <w:t xml:space="preserve"> 202</w:t>
    </w:r>
    <w:ins w:id="985" w:author="Keith Jones (NESO)" w:date="2024-12-13T10:23:00Z" w16du:dateUtc="2024-12-13T10:23:00Z">
      <w:r w:rsidR="00841CF9">
        <w:rPr>
          <w:snapToGrid w:val="0"/>
        </w:rPr>
        <w:t>5</w:t>
      </w:r>
    </w:ins>
    <w:del w:id="986" w:author="Keith Jones (NESO)" w:date="2024-12-13T10:23:00Z" w16du:dateUtc="2024-12-13T10:23:00Z">
      <w:r w:rsidR="002C08A8" w:rsidDel="00841CF9">
        <w:rPr>
          <w:snapToGrid w:val="0"/>
        </w:rPr>
        <w:delText>4</w:delText>
      </w:r>
    </w:del>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EF1"/>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0516E8"/>
    <w:multiLevelType w:val="hybridMultilevel"/>
    <w:tmpl w:val="1BFCF71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42446F"/>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5083454"/>
    <w:multiLevelType w:val="hybridMultilevel"/>
    <w:tmpl w:val="64F47BE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FA6FA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10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001409"/>
    <w:multiLevelType w:val="hybridMultilevel"/>
    <w:tmpl w:val="89E0C1D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D03557"/>
    <w:multiLevelType w:val="hybridMultilevel"/>
    <w:tmpl w:val="24926AB4"/>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D023D2"/>
    <w:multiLevelType w:val="multilevel"/>
    <w:tmpl w:val="BD48FD2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C9A74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B0B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D2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FF3117"/>
    <w:multiLevelType w:val="multilevel"/>
    <w:tmpl w:val="11ECEB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36FF153D"/>
    <w:multiLevelType w:val="hybridMultilevel"/>
    <w:tmpl w:val="1426401A"/>
    <w:lvl w:ilvl="0" w:tplc="E154F3EA">
      <w:start w:val="1"/>
      <w:numFmt w:val="bullet"/>
      <w:lvlText w:val=""/>
      <w:lvlJc w:val="left"/>
      <w:pPr>
        <w:tabs>
          <w:tab w:val="num" w:pos="1069"/>
        </w:tabs>
        <w:ind w:left="1069" w:hanging="360"/>
      </w:pPr>
      <w:rPr>
        <w:rFonts w:ascii="Symbol" w:hAnsi="Symbol" w:hint="default"/>
        <w:color w:val="auto"/>
      </w:rPr>
    </w:lvl>
    <w:lvl w:ilvl="1" w:tplc="0809000F">
      <w:start w:val="1"/>
      <w:numFmt w:val="decimal"/>
      <w:lvlText w:val="%2."/>
      <w:lvlJc w:val="left"/>
      <w:pPr>
        <w:tabs>
          <w:tab w:val="num" w:pos="2149"/>
        </w:tabs>
        <w:ind w:left="2149" w:hanging="360"/>
      </w:pPr>
      <w:rPr>
        <w:rFonts w:hint="default"/>
        <w:color w:val="auto"/>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D180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CE54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54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F33D8"/>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CE064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6143FF"/>
    <w:multiLevelType w:val="multilevel"/>
    <w:tmpl w:val="CD32705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EBB72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6481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7542F8"/>
    <w:multiLevelType w:val="hybridMultilevel"/>
    <w:tmpl w:val="AC1E9E72"/>
    <w:lvl w:ilvl="0" w:tplc="315E3DF8">
      <w:start w:val="1"/>
      <w:numFmt w:val="none"/>
      <w:lvlText w:val="4.2.3"/>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C3629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050D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08D2EDD"/>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71465F14"/>
    <w:multiLevelType w:val="hybridMultilevel"/>
    <w:tmpl w:val="F6E696D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DE5E63"/>
    <w:multiLevelType w:val="hybridMultilevel"/>
    <w:tmpl w:val="9C54CBD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FE3046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23997550">
    <w:abstractNumId w:val="20"/>
  </w:num>
  <w:num w:numId="2" w16cid:durableId="362101623">
    <w:abstractNumId w:val="15"/>
  </w:num>
  <w:num w:numId="3" w16cid:durableId="1839425147">
    <w:abstractNumId w:val="30"/>
  </w:num>
  <w:num w:numId="4" w16cid:durableId="1209948848">
    <w:abstractNumId w:val="10"/>
  </w:num>
  <w:num w:numId="5" w16cid:durableId="153302007">
    <w:abstractNumId w:val="2"/>
  </w:num>
  <w:num w:numId="6" w16cid:durableId="2055813247">
    <w:abstractNumId w:val="25"/>
  </w:num>
  <w:num w:numId="7" w16cid:durableId="2018575346">
    <w:abstractNumId w:val="4"/>
  </w:num>
  <w:num w:numId="8" w16cid:durableId="491529938">
    <w:abstractNumId w:val="16"/>
  </w:num>
  <w:num w:numId="9" w16cid:durableId="232014430">
    <w:abstractNumId w:val="23"/>
  </w:num>
  <w:num w:numId="10" w16cid:durableId="1121458184">
    <w:abstractNumId w:val="21"/>
  </w:num>
  <w:num w:numId="11" w16cid:durableId="2100708850">
    <w:abstractNumId w:val="11"/>
  </w:num>
  <w:num w:numId="12" w16cid:durableId="2117678233">
    <w:abstractNumId w:val="19"/>
  </w:num>
  <w:num w:numId="13" w16cid:durableId="195047732">
    <w:abstractNumId w:val="26"/>
  </w:num>
  <w:num w:numId="14" w16cid:durableId="550847931">
    <w:abstractNumId w:val="17"/>
  </w:num>
  <w:num w:numId="15" w16cid:durableId="1833138416">
    <w:abstractNumId w:val="9"/>
  </w:num>
  <w:num w:numId="16" w16cid:durableId="1533419737">
    <w:abstractNumId w:val="5"/>
  </w:num>
  <w:num w:numId="17" w16cid:durableId="11884714">
    <w:abstractNumId w:val="14"/>
  </w:num>
  <w:num w:numId="18" w16cid:durableId="1115752800">
    <w:abstractNumId w:val="12"/>
  </w:num>
  <w:num w:numId="19" w16cid:durableId="1727558809">
    <w:abstractNumId w:val="8"/>
  </w:num>
  <w:num w:numId="20" w16cid:durableId="968322379">
    <w:abstractNumId w:val="13"/>
  </w:num>
  <w:num w:numId="21" w16cid:durableId="917903082">
    <w:abstractNumId w:val="7"/>
  </w:num>
  <w:num w:numId="22" w16cid:durableId="882406325">
    <w:abstractNumId w:val="29"/>
  </w:num>
  <w:num w:numId="23" w16cid:durableId="1574507192">
    <w:abstractNumId w:val="6"/>
  </w:num>
  <w:num w:numId="24" w16cid:durableId="1679385216">
    <w:abstractNumId w:val="1"/>
  </w:num>
  <w:num w:numId="25" w16cid:durableId="2036270593">
    <w:abstractNumId w:val="28"/>
  </w:num>
  <w:num w:numId="26" w16cid:durableId="693581135">
    <w:abstractNumId w:val="3"/>
  </w:num>
  <w:num w:numId="27" w16cid:durableId="199899119">
    <w:abstractNumId w:val="18"/>
  </w:num>
  <w:num w:numId="28" w16cid:durableId="829105648">
    <w:abstractNumId w:val="0"/>
  </w:num>
  <w:num w:numId="29" w16cid:durableId="1768429995">
    <w:abstractNumId w:val="27"/>
  </w:num>
  <w:num w:numId="30" w16cid:durableId="396590697">
    <w:abstractNumId w:val="24"/>
  </w:num>
  <w:num w:numId="31" w16cid:durableId="1712725745">
    <w:abstractNumId w:val="20"/>
  </w:num>
  <w:num w:numId="32" w16cid:durableId="1184712903">
    <w:abstractNumId w:val="20"/>
  </w:num>
  <w:num w:numId="33" w16cid:durableId="2006471242">
    <w:abstractNumId w:val="20"/>
  </w:num>
  <w:num w:numId="34" w16cid:durableId="85267594">
    <w:abstractNumId w:val="20"/>
  </w:num>
  <w:num w:numId="35" w16cid:durableId="2101100186">
    <w:abstractNumId w:val="20"/>
  </w:num>
  <w:num w:numId="36" w16cid:durableId="31391904">
    <w:abstractNumId w:val="20"/>
  </w:num>
  <w:num w:numId="37" w16cid:durableId="577599771">
    <w:abstractNumId w:val="20"/>
  </w:num>
  <w:num w:numId="38" w16cid:durableId="110242918">
    <w:abstractNumId w:val="20"/>
  </w:num>
  <w:num w:numId="39" w16cid:durableId="605819411">
    <w:abstractNumId w:val="20"/>
  </w:num>
  <w:num w:numId="40" w16cid:durableId="764955212">
    <w:abstractNumId w:val="20"/>
  </w:num>
  <w:num w:numId="41" w16cid:durableId="1152211163">
    <w:abstractNumId w:val="22"/>
  </w:num>
  <w:num w:numId="42" w16cid:durableId="1973947080">
    <w:abstractNumId w:val="20"/>
  </w:num>
  <w:num w:numId="43" w16cid:durableId="477186833">
    <w:abstractNumId w:val="20"/>
  </w:num>
  <w:num w:numId="44" w16cid:durableId="1654602269">
    <w:abstractNumId w:val="20"/>
  </w:num>
  <w:num w:numId="45" w16cid:durableId="314837927">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ith Jones (NESO)">
    <w15:presenceInfo w15:providerId="AD" w15:userId="S::Keith.Jones@uk.nationalgrid.com::165f8819-48b4-4d71-a08d-ad258e10ed73"/>
  </w15:person>
  <w15:person w15:author="Keith Jones (ESO)">
    <w15:presenceInfo w15:providerId="AD" w15:userId="S::Keith.Jones@uk.nationalgrid.com::165f8819-48b4-4d71-a08d-ad258e10ed73"/>
  </w15:person>
  <w15:person w15:author="Rashpal Gata Aura (ESO)">
    <w15:presenceInfo w15:providerId="AD" w15:userId="S::rashpal.gataaura@uk.nationalgrid.com::196895f2-bfc6-4b3d-8f90-4a7ed9ed52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C27"/>
    <w:rsid w:val="000172A2"/>
    <w:rsid w:val="00022D53"/>
    <w:rsid w:val="00025B51"/>
    <w:rsid w:val="00030FB3"/>
    <w:rsid w:val="000348C0"/>
    <w:rsid w:val="00044807"/>
    <w:rsid w:val="00054C78"/>
    <w:rsid w:val="00057EC4"/>
    <w:rsid w:val="000610D3"/>
    <w:rsid w:val="00061D8C"/>
    <w:rsid w:val="000660D7"/>
    <w:rsid w:val="000707D0"/>
    <w:rsid w:val="000742EE"/>
    <w:rsid w:val="00074EE9"/>
    <w:rsid w:val="0008146A"/>
    <w:rsid w:val="00084777"/>
    <w:rsid w:val="0008759A"/>
    <w:rsid w:val="00097877"/>
    <w:rsid w:val="000B1CF3"/>
    <w:rsid w:val="000C479C"/>
    <w:rsid w:val="000C4C1A"/>
    <w:rsid w:val="000C69C8"/>
    <w:rsid w:val="000C7787"/>
    <w:rsid w:val="000D0D3B"/>
    <w:rsid w:val="000E406D"/>
    <w:rsid w:val="000F0395"/>
    <w:rsid w:val="000F0F56"/>
    <w:rsid w:val="000F7720"/>
    <w:rsid w:val="001034D1"/>
    <w:rsid w:val="00105EC9"/>
    <w:rsid w:val="00111829"/>
    <w:rsid w:val="00114FE7"/>
    <w:rsid w:val="001311C9"/>
    <w:rsid w:val="00133DE5"/>
    <w:rsid w:val="00136862"/>
    <w:rsid w:val="00137C21"/>
    <w:rsid w:val="00137E18"/>
    <w:rsid w:val="0014019A"/>
    <w:rsid w:val="00140FD6"/>
    <w:rsid w:val="001454C8"/>
    <w:rsid w:val="0015781D"/>
    <w:rsid w:val="001701BB"/>
    <w:rsid w:val="00171480"/>
    <w:rsid w:val="00171691"/>
    <w:rsid w:val="00171C89"/>
    <w:rsid w:val="00172745"/>
    <w:rsid w:val="00172E4A"/>
    <w:rsid w:val="0018117E"/>
    <w:rsid w:val="001904C0"/>
    <w:rsid w:val="00193444"/>
    <w:rsid w:val="001937C4"/>
    <w:rsid w:val="001A3BF3"/>
    <w:rsid w:val="001A692D"/>
    <w:rsid w:val="001B3479"/>
    <w:rsid w:val="001B75A1"/>
    <w:rsid w:val="001C1A1D"/>
    <w:rsid w:val="001D293A"/>
    <w:rsid w:val="001E2A1F"/>
    <w:rsid w:val="001E425A"/>
    <w:rsid w:val="001E5CEE"/>
    <w:rsid w:val="001F2DD9"/>
    <w:rsid w:val="001F33DF"/>
    <w:rsid w:val="001F5A57"/>
    <w:rsid w:val="002069B7"/>
    <w:rsid w:val="00212AA6"/>
    <w:rsid w:val="002205EF"/>
    <w:rsid w:val="00236E3B"/>
    <w:rsid w:val="00246D5B"/>
    <w:rsid w:val="00247E0A"/>
    <w:rsid w:val="00250624"/>
    <w:rsid w:val="00251270"/>
    <w:rsid w:val="00253610"/>
    <w:rsid w:val="002605A3"/>
    <w:rsid w:val="002620EB"/>
    <w:rsid w:val="00262D7C"/>
    <w:rsid w:val="002650BC"/>
    <w:rsid w:val="00265ECA"/>
    <w:rsid w:val="00273B7B"/>
    <w:rsid w:val="00273D58"/>
    <w:rsid w:val="002821B3"/>
    <w:rsid w:val="00283BFF"/>
    <w:rsid w:val="00287753"/>
    <w:rsid w:val="00294150"/>
    <w:rsid w:val="002A471C"/>
    <w:rsid w:val="002A4A06"/>
    <w:rsid w:val="002A6A50"/>
    <w:rsid w:val="002B1459"/>
    <w:rsid w:val="002B3AEC"/>
    <w:rsid w:val="002B4B13"/>
    <w:rsid w:val="002B7CAB"/>
    <w:rsid w:val="002C08A8"/>
    <w:rsid w:val="002C4BC5"/>
    <w:rsid w:val="002C6A41"/>
    <w:rsid w:val="002C7373"/>
    <w:rsid w:val="002D17F1"/>
    <w:rsid w:val="002D2757"/>
    <w:rsid w:val="002D2E71"/>
    <w:rsid w:val="002D3B9A"/>
    <w:rsid w:val="002D5E9B"/>
    <w:rsid w:val="002E5D05"/>
    <w:rsid w:val="002F0874"/>
    <w:rsid w:val="002F3160"/>
    <w:rsid w:val="002F6869"/>
    <w:rsid w:val="002F6F97"/>
    <w:rsid w:val="003108FB"/>
    <w:rsid w:val="00320C45"/>
    <w:rsid w:val="003222F9"/>
    <w:rsid w:val="00322381"/>
    <w:rsid w:val="00334E70"/>
    <w:rsid w:val="00334EBA"/>
    <w:rsid w:val="003453ED"/>
    <w:rsid w:val="0035284E"/>
    <w:rsid w:val="00357623"/>
    <w:rsid w:val="00357660"/>
    <w:rsid w:val="003652B2"/>
    <w:rsid w:val="00367492"/>
    <w:rsid w:val="003816E9"/>
    <w:rsid w:val="00393857"/>
    <w:rsid w:val="00394BF4"/>
    <w:rsid w:val="00395476"/>
    <w:rsid w:val="0039744B"/>
    <w:rsid w:val="0039768F"/>
    <w:rsid w:val="003A48DE"/>
    <w:rsid w:val="003A5FBB"/>
    <w:rsid w:val="003B0101"/>
    <w:rsid w:val="003B286D"/>
    <w:rsid w:val="003B69FD"/>
    <w:rsid w:val="003C5327"/>
    <w:rsid w:val="003D19FD"/>
    <w:rsid w:val="003D1E0D"/>
    <w:rsid w:val="003D3ED4"/>
    <w:rsid w:val="003D4507"/>
    <w:rsid w:val="003D46A7"/>
    <w:rsid w:val="003D7870"/>
    <w:rsid w:val="003E6DFA"/>
    <w:rsid w:val="003F310D"/>
    <w:rsid w:val="004019EA"/>
    <w:rsid w:val="0040220A"/>
    <w:rsid w:val="004127CD"/>
    <w:rsid w:val="00416967"/>
    <w:rsid w:val="00416BE3"/>
    <w:rsid w:val="004232B0"/>
    <w:rsid w:val="00432E92"/>
    <w:rsid w:val="004332D0"/>
    <w:rsid w:val="00441A45"/>
    <w:rsid w:val="004469CE"/>
    <w:rsid w:val="00447463"/>
    <w:rsid w:val="00463879"/>
    <w:rsid w:val="004666A6"/>
    <w:rsid w:val="00466D69"/>
    <w:rsid w:val="00472ED3"/>
    <w:rsid w:val="00473C2F"/>
    <w:rsid w:val="00476C65"/>
    <w:rsid w:val="00481A3F"/>
    <w:rsid w:val="004936BD"/>
    <w:rsid w:val="00496014"/>
    <w:rsid w:val="00496E2D"/>
    <w:rsid w:val="004A10CD"/>
    <w:rsid w:val="004A21DB"/>
    <w:rsid w:val="004A329B"/>
    <w:rsid w:val="004A429F"/>
    <w:rsid w:val="004B0EC7"/>
    <w:rsid w:val="004B62C1"/>
    <w:rsid w:val="004C427A"/>
    <w:rsid w:val="004C4D3A"/>
    <w:rsid w:val="004D04B2"/>
    <w:rsid w:val="004D774F"/>
    <w:rsid w:val="004E7C02"/>
    <w:rsid w:val="004F6EFA"/>
    <w:rsid w:val="00500985"/>
    <w:rsid w:val="00500B1E"/>
    <w:rsid w:val="00503617"/>
    <w:rsid w:val="005103DC"/>
    <w:rsid w:val="00512404"/>
    <w:rsid w:val="00517B95"/>
    <w:rsid w:val="005221C5"/>
    <w:rsid w:val="00522715"/>
    <w:rsid w:val="00536E20"/>
    <w:rsid w:val="00540B5A"/>
    <w:rsid w:val="005440FF"/>
    <w:rsid w:val="00544830"/>
    <w:rsid w:val="00545F40"/>
    <w:rsid w:val="005515B4"/>
    <w:rsid w:val="00552C6B"/>
    <w:rsid w:val="00552CD1"/>
    <w:rsid w:val="005624B7"/>
    <w:rsid w:val="00563C82"/>
    <w:rsid w:val="00565345"/>
    <w:rsid w:val="00575C58"/>
    <w:rsid w:val="00576C2E"/>
    <w:rsid w:val="005803A9"/>
    <w:rsid w:val="00582D68"/>
    <w:rsid w:val="005837CA"/>
    <w:rsid w:val="005870DF"/>
    <w:rsid w:val="00592CDA"/>
    <w:rsid w:val="00595F4F"/>
    <w:rsid w:val="00596DAD"/>
    <w:rsid w:val="00597029"/>
    <w:rsid w:val="005A69EE"/>
    <w:rsid w:val="005B3AEF"/>
    <w:rsid w:val="005B6B6B"/>
    <w:rsid w:val="005D06E3"/>
    <w:rsid w:val="005E182E"/>
    <w:rsid w:val="005E3AFC"/>
    <w:rsid w:val="005F03BF"/>
    <w:rsid w:val="005F5C6F"/>
    <w:rsid w:val="005F6A86"/>
    <w:rsid w:val="006010F9"/>
    <w:rsid w:val="00604B22"/>
    <w:rsid w:val="00607337"/>
    <w:rsid w:val="00607A93"/>
    <w:rsid w:val="00617800"/>
    <w:rsid w:val="00622B63"/>
    <w:rsid w:val="00632EC3"/>
    <w:rsid w:val="00633A11"/>
    <w:rsid w:val="00634A6C"/>
    <w:rsid w:val="006425F3"/>
    <w:rsid w:val="00643C07"/>
    <w:rsid w:val="00644ED7"/>
    <w:rsid w:val="00646AFB"/>
    <w:rsid w:val="00647CF4"/>
    <w:rsid w:val="0065180F"/>
    <w:rsid w:val="00654EA7"/>
    <w:rsid w:val="0065510D"/>
    <w:rsid w:val="00655304"/>
    <w:rsid w:val="00656327"/>
    <w:rsid w:val="00657ABB"/>
    <w:rsid w:val="00661D34"/>
    <w:rsid w:val="00665C1A"/>
    <w:rsid w:val="00671290"/>
    <w:rsid w:val="00680533"/>
    <w:rsid w:val="00683249"/>
    <w:rsid w:val="00683A92"/>
    <w:rsid w:val="00684633"/>
    <w:rsid w:val="0068618A"/>
    <w:rsid w:val="00690311"/>
    <w:rsid w:val="006961E7"/>
    <w:rsid w:val="006A4F5C"/>
    <w:rsid w:val="006A54BD"/>
    <w:rsid w:val="006B2C04"/>
    <w:rsid w:val="006C1BA5"/>
    <w:rsid w:val="006C30B9"/>
    <w:rsid w:val="006D15A7"/>
    <w:rsid w:val="006D752A"/>
    <w:rsid w:val="006E11CA"/>
    <w:rsid w:val="006E3883"/>
    <w:rsid w:val="006E621F"/>
    <w:rsid w:val="006F0FA0"/>
    <w:rsid w:val="006F1092"/>
    <w:rsid w:val="006F1E35"/>
    <w:rsid w:val="006F5767"/>
    <w:rsid w:val="006F6D8F"/>
    <w:rsid w:val="0070246B"/>
    <w:rsid w:val="00705D03"/>
    <w:rsid w:val="00705F06"/>
    <w:rsid w:val="00710ADB"/>
    <w:rsid w:val="00714E86"/>
    <w:rsid w:val="007158AA"/>
    <w:rsid w:val="007169E9"/>
    <w:rsid w:val="007231A0"/>
    <w:rsid w:val="007235A6"/>
    <w:rsid w:val="007276C0"/>
    <w:rsid w:val="00731E07"/>
    <w:rsid w:val="00736719"/>
    <w:rsid w:val="007370AA"/>
    <w:rsid w:val="00740A38"/>
    <w:rsid w:val="00743AAF"/>
    <w:rsid w:val="007458F0"/>
    <w:rsid w:val="00746A4C"/>
    <w:rsid w:val="007532C3"/>
    <w:rsid w:val="00771621"/>
    <w:rsid w:val="00772642"/>
    <w:rsid w:val="00777D37"/>
    <w:rsid w:val="00781758"/>
    <w:rsid w:val="00794E00"/>
    <w:rsid w:val="007A38C9"/>
    <w:rsid w:val="007A5E74"/>
    <w:rsid w:val="007A7EBE"/>
    <w:rsid w:val="007B068D"/>
    <w:rsid w:val="007B4AC3"/>
    <w:rsid w:val="007B50B0"/>
    <w:rsid w:val="007C183B"/>
    <w:rsid w:val="007C3B92"/>
    <w:rsid w:val="007C5929"/>
    <w:rsid w:val="007C7C9C"/>
    <w:rsid w:val="007D252B"/>
    <w:rsid w:val="007D2811"/>
    <w:rsid w:val="007D3CA2"/>
    <w:rsid w:val="007D4DC4"/>
    <w:rsid w:val="007D720D"/>
    <w:rsid w:val="007D7337"/>
    <w:rsid w:val="007E3091"/>
    <w:rsid w:val="007F1BB9"/>
    <w:rsid w:val="007F6974"/>
    <w:rsid w:val="00800559"/>
    <w:rsid w:val="00806F22"/>
    <w:rsid w:val="00815B3B"/>
    <w:rsid w:val="00824746"/>
    <w:rsid w:val="008274E6"/>
    <w:rsid w:val="00830499"/>
    <w:rsid w:val="00831D09"/>
    <w:rsid w:val="00833B94"/>
    <w:rsid w:val="00835935"/>
    <w:rsid w:val="00841CF9"/>
    <w:rsid w:val="0084298A"/>
    <w:rsid w:val="008537C6"/>
    <w:rsid w:val="008613D1"/>
    <w:rsid w:val="008614E9"/>
    <w:rsid w:val="00865F49"/>
    <w:rsid w:val="00870229"/>
    <w:rsid w:val="00870B30"/>
    <w:rsid w:val="008746E6"/>
    <w:rsid w:val="008834EA"/>
    <w:rsid w:val="008958C5"/>
    <w:rsid w:val="00897732"/>
    <w:rsid w:val="008A6992"/>
    <w:rsid w:val="008A6AC4"/>
    <w:rsid w:val="008B5832"/>
    <w:rsid w:val="008C7801"/>
    <w:rsid w:val="008D0868"/>
    <w:rsid w:val="008D13FA"/>
    <w:rsid w:val="008D2465"/>
    <w:rsid w:val="008D57F0"/>
    <w:rsid w:val="008E1AB0"/>
    <w:rsid w:val="008E234F"/>
    <w:rsid w:val="008E6090"/>
    <w:rsid w:val="008E6297"/>
    <w:rsid w:val="008F11AF"/>
    <w:rsid w:val="008F2D36"/>
    <w:rsid w:val="008F604C"/>
    <w:rsid w:val="009026EF"/>
    <w:rsid w:val="00910729"/>
    <w:rsid w:val="009110C5"/>
    <w:rsid w:val="00914E96"/>
    <w:rsid w:val="00915292"/>
    <w:rsid w:val="009219F1"/>
    <w:rsid w:val="0093699F"/>
    <w:rsid w:val="00937429"/>
    <w:rsid w:val="00945DC5"/>
    <w:rsid w:val="00945FBE"/>
    <w:rsid w:val="00946DF5"/>
    <w:rsid w:val="00950CC6"/>
    <w:rsid w:val="009516F7"/>
    <w:rsid w:val="009534E1"/>
    <w:rsid w:val="00953D44"/>
    <w:rsid w:val="00963798"/>
    <w:rsid w:val="00963BCF"/>
    <w:rsid w:val="009736B8"/>
    <w:rsid w:val="00973E29"/>
    <w:rsid w:val="00977E20"/>
    <w:rsid w:val="00981809"/>
    <w:rsid w:val="00982144"/>
    <w:rsid w:val="009872D2"/>
    <w:rsid w:val="00992E42"/>
    <w:rsid w:val="00992FB2"/>
    <w:rsid w:val="009935FE"/>
    <w:rsid w:val="0099406C"/>
    <w:rsid w:val="009A6735"/>
    <w:rsid w:val="009B6F1A"/>
    <w:rsid w:val="009C1DD0"/>
    <w:rsid w:val="009C2F25"/>
    <w:rsid w:val="009D2017"/>
    <w:rsid w:val="009D2141"/>
    <w:rsid w:val="009D5A20"/>
    <w:rsid w:val="009E352B"/>
    <w:rsid w:val="009E5AFE"/>
    <w:rsid w:val="009F739F"/>
    <w:rsid w:val="00A016FE"/>
    <w:rsid w:val="00A018AC"/>
    <w:rsid w:val="00A04D5A"/>
    <w:rsid w:val="00A05798"/>
    <w:rsid w:val="00A05840"/>
    <w:rsid w:val="00A05F01"/>
    <w:rsid w:val="00A101AC"/>
    <w:rsid w:val="00A15114"/>
    <w:rsid w:val="00A23DD8"/>
    <w:rsid w:val="00A275E6"/>
    <w:rsid w:val="00A301DA"/>
    <w:rsid w:val="00A30E2E"/>
    <w:rsid w:val="00A3586E"/>
    <w:rsid w:val="00A418C7"/>
    <w:rsid w:val="00A477F0"/>
    <w:rsid w:val="00A53FA3"/>
    <w:rsid w:val="00A5423B"/>
    <w:rsid w:val="00A54C27"/>
    <w:rsid w:val="00A55839"/>
    <w:rsid w:val="00A62767"/>
    <w:rsid w:val="00A70E05"/>
    <w:rsid w:val="00A7697F"/>
    <w:rsid w:val="00A7718E"/>
    <w:rsid w:val="00A77C27"/>
    <w:rsid w:val="00A83B91"/>
    <w:rsid w:val="00A951CD"/>
    <w:rsid w:val="00A96434"/>
    <w:rsid w:val="00A973F3"/>
    <w:rsid w:val="00A97C69"/>
    <w:rsid w:val="00AA0DDA"/>
    <w:rsid w:val="00AA2D30"/>
    <w:rsid w:val="00AA3094"/>
    <w:rsid w:val="00AB5AB0"/>
    <w:rsid w:val="00AC3A4C"/>
    <w:rsid w:val="00AD5383"/>
    <w:rsid w:val="00AD66D8"/>
    <w:rsid w:val="00AE06AD"/>
    <w:rsid w:val="00AE5E94"/>
    <w:rsid w:val="00AE62D9"/>
    <w:rsid w:val="00AF05A9"/>
    <w:rsid w:val="00AF31F1"/>
    <w:rsid w:val="00AF59EF"/>
    <w:rsid w:val="00B047C7"/>
    <w:rsid w:val="00B26924"/>
    <w:rsid w:val="00B41D32"/>
    <w:rsid w:val="00B42B2A"/>
    <w:rsid w:val="00B46C6B"/>
    <w:rsid w:val="00B477B9"/>
    <w:rsid w:val="00B47E06"/>
    <w:rsid w:val="00B55215"/>
    <w:rsid w:val="00B56BA4"/>
    <w:rsid w:val="00B67FA8"/>
    <w:rsid w:val="00B80DA8"/>
    <w:rsid w:val="00B828B9"/>
    <w:rsid w:val="00B877FC"/>
    <w:rsid w:val="00B95CDB"/>
    <w:rsid w:val="00BB0BE2"/>
    <w:rsid w:val="00BB2188"/>
    <w:rsid w:val="00BB21D2"/>
    <w:rsid w:val="00BB2516"/>
    <w:rsid w:val="00BB6DBF"/>
    <w:rsid w:val="00BC021E"/>
    <w:rsid w:val="00BC301B"/>
    <w:rsid w:val="00BE1467"/>
    <w:rsid w:val="00BE3DC4"/>
    <w:rsid w:val="00BE4F93"/>
    <w:rsid w:val="00BE60D5"/>
    <w:rsid w:val="00BF0246"/>
    <w:rsid w:val="00BF4227"/>
    <w:rsid w:val="00BF49A0"/>
    <w:rsid w:val="00C0130D"/>
    <w:rsid w:val="00C1012E"/>
    <w:rsid w:val="00C31AA5"/>
    <w:rsid w:val="00C377EC"/>
    <w:rsid w:val="00C43803"/>
    <w:rsid w:val="00C45D65"/>
    <w:rsid w:val="00C46934"/>
    <w:rsid w:val="00C52518"/>
    <w:rsid w:val="00C60291"/>
    <w:rsid w:val="00C6406C"/>
    <w:rsid w:val="00C66992"/>
    <w:rsid w:val="00C67695"/>
    <w:rsid w:val="00C71239"/>
    <w:rsid w:val="00C715E9"/>
    <w:rsid w:val="00C72F6F"/>
    <w:rsid w:val="00C750EB"/>
    <w:rsid w:val="00C800F2"/>
    <w:rsid w:val="00C85F81"/>
    <w:rsid w:val="00C939E8"/>
    <w:rsid w:val="00CA12E8"/>
    <w:rsid w:val="00CA25AF"/>
    <w:rsid w:val="00CA7F07"/>
    <w:rsid w:val="00CA7FC3"/>
    <w:rsid w:val="00CB61EB"/>
    <w:rsid w:val="00CD7C7C"/>
    <w:rsid w:val="00CE1B7B"/>
    <w:rsid w:val="00CE299A"/>
    <w:rsid w:val="00CE34E9"/>
    <w:rsid w:val="00CE5AC3"/>
    <w:rsid w:val="00CF0B52"/>
    <w:rsid w:val="00CF5851"/>
    <w:rsid w:val="00D04024"/>
    <w:rsid w:val="00D046D0"/>
    <w:rsid w:val="00D060F7"/>
    <w:rsid w:val="00D078C2"/>
    <w:rsid w:val="00D17EDD"/>
    <w:rsid w:val="00D20CAD"/>
    <w:rsid w:val="00D25E4B"/>
    <w:rsid w:val="00D30A0E"/>
    <w:rsid w:val="00D3392E"/>
    <w:rsid w:val="00D51F76"/>
    <w:rsid w:val="00D543AE"/>
    <w:rsid w:val="00D54485"/>
    <w:rsid w:val="00D665AF"/>
    <w:rsid w:val="00D71753"/>
    <w:rsid w:val="00D807D1"/>
    <w:rsid w:val="00D80EC9"/>
    <w:rsid w:val="00D82BC5"/>
    <w:rsid w:val="00D86EED"/>
    <w:rsid w:val="00D86F67"/>
    <w:rsid w:val="00D90980"/>
    <w:rsid w:val="00D922E5"/>
    <w:rsid w:val="00D969AA"/>
    <w:rsid w:val="00DA3CB5"/>
    <w:rsid w:val="00DA6B27"/>
    <w:rsid w:val="00DA7E59"/>
    <w:rsid w:val="00DB0BA2"/>
    <w:rsid w:val="00DB492B"/>
    <w:rsid w:val="00DB5BD9"/>
    <w:rsid w:val="00DC503C"/>
    <w:rsid w:val="00DD0608"/>
    <w:rsid w:val="00DD2679"/>
    <w:rsid w:val="00DD5F0B"/>
    <w:rsid w:val="00DD753E"/>
    <w:rsid w:val="00DE1ED3"/>
    <w:rsid w:val="00DE20CD"/>
    <w:rsid w:val="00DE3505"/>
    <w:rsid w:val="00DF5C92"/>
    <w:rsid w:val="00DF5DA8"/>
    <w:rsid w:val="00E05120"/>
    <w:rsid w:val="00E05968"/>
    <w:rsid w:val="00E0675C"/>
    <w:rsid w:val="00E10005"/>
    <w:rsid w:val="00E138B1"/>
    <w:rsid w:val="00E307A1"/>
    <w:rsid w:val="00E31EA4"/>
    <w:rsid w:val="00E33157"/>
    <w:rsid w:val="00E340FF"/>
    <w:rsid w:val="00E35D7C"/>
    <w:rsid w:val="00E374FF"/>
    <w:rsid w:val="00E4406E"/>
    <w:rsid w:val="00E44E61"/>
    <w:rsid w:val="00E54705"/>
    <w:rsid w:val="00E60FD2"/>
    <w:rsid w:val="00E639F5"/>
    <w:rsid w:val="00E6731E"/>
    <w:rsid w:val="00E707F9"/>
    <w:rsid w:val="00E71000"/>
    <w:rsid w:val="00E736E2"/>
    <w:rsid w:val="00E806A3"/>
    <w:rsid w:val="00E84B00"/>
    <w:rsid w:val="00E874E0"/>
    <w:rsid w:val="00E87D4D"/>
    <w:rsid w:val="00E945DC"/>
    <w:rsid w:val="00E9567E"/>
    <w:rsid w:val="00EA11FA"/>
    <w:rsid w:val="00EA2578"/>
    <w:rsid w:val="00EA404F"/>
    <w:rsid w:val="00EA4D2E"/>
    <w:rsid w:val="00EA759D"/>
    <w:rsid w:val="00EB1AE2"/>
    <w:rsid w:val="00EB2951"/>
    <w:rsid w:val="00EB3A3F"/>
    <w:rsid w:val="00EB550C"/>
    <w:rsid w:val="00EC15A0"/>
    <w:rsid w:val="00EC311E"/>
    <w:rsid w:val="00EC79DF"/>
    <w:rsid w:val="00ED1008"/>
    <w:rsid w:val="00ED2E27"/>
    <w:rsid w:val="00ED471E"/>
    <w:rsid w:val="00ED488E"/>
    <w:rsid w:val="00ED5B99"/>
    <w:rsid w:val="00ED6267"/>
    <w:rsid w:val="00EE1F05"/>
    <w:rsid w:val="00EE74C2"/>
    <w:rsid w:val="00EF2EC1"/>
    <w:rsid w:val="00EF563C"/>
    <w:rsid w:val="00EF6780"/>
    <w:rsid w:val="00EF7978"/>
    <w:rsid w:val="00F04385"/>
    <w:rsid w:val="00F125A4"/>
    <w:rsid w:val="00F13916"/>
    <w:rsid w:val="00F143F4"/>
    <w:rsid w:val="00F14DF8"/>
    <w:rsid w:val="00F161A7"/>
    <w:rsid w:val="00F166FC"/>
    <w:rsid w:val="00F168FE"/>
    <w:rsid w:val="00F16A2A"/>
    <w:rsid w:val="00F17160"/>
    <w:rsid w:val="00F309A6"/>
    <w:rsid w:val="00F320CA"/>
    <w:rsid w:val="00F40FF8"/>
    <w:rsid w:val="00F42011"/>
    <w:rsid w:val="00F43B6B"/>
    <w:rsid w:val="00F44F55"/>
    <w:rsid w:val="00F47FBB"/>
    <w:rsid w:val="00F50DE1"/>
    <w:rsid w:val="00F5297C"/>
    <w:rsid w:val="00F546F0"/>
    <w:rsid w:val="00F550AE"/>
    <w:rsid w:val="00F57181"/>
    <w:rsid w:val="00F638EF"/>
    <w:rsid w:val="00F63E0F"/>
    <w:rsid w:val="00F65715"/>
    <w:rsid w:val="00F73DF7"/>
    <w:rsid w:val="00F76791"/>
    <w:rsid w:val="00F77123"/>
    <w:rsid w:val="00F7766E"/>
    <w:rsid w:val="00F8017D"/>
    <w:rsid w:val="00F8205E"/>
    <w:rsid w:val="00F92C69"/>
    <w:rsid w:val="00FA2BA6"/>
    <w:rsid w:val="00FA5D36"/>
    <w:rsid w:val="00FA6006"/>
    <w:rsid w:val="00FA7097"/>
    <w:rsid w:val="00FA729C"/>
    <w:rsid w:val="00FB0B11"/>
    <w:rsid w:val="00FB4235"/>
    <w:rsid w:val="00FB795D"/>
    <w:rsid w:val="00FC5800"/>
    <w:rsid w:val="00FC7E5A"/>
    <w:rsid w:val="00FD1C5F"/>
    <w:rsid w:val="00FD34A1"/>
    <w:rsid w:val="00FD35E8"/>
    <w:rsid w:val="00FD3F68"/>
    <w:rsid w:val="00FD65F6"/>
    <w:rsid w:val="00FF1AFF"/>
    <w:rsid w:val="00FF21D1"/>
    <w:rsid w:val="00FF2A04"/>
    <w:rsid w:val="00FF41AB"/>
    <w:rsid w:val="00FF4474"/>
    <w:rsid w:val="090DB8CE"/>
    <w:rsid w:val="124A9776"/>
    <w:rsid w:val="15103F7F"/>
    <w:rsid w:val="2AAD0126"/>
    <w:rsid w:val="2B9D9253"/>
    <w:rsid w:val="2D3962B4"/>
    <w:rsid w:val="2ED53315"/>
    <w:rsid w:val="32F824DD"/>
    <w:rsid w:val="3781D9D0"/>
    <w:rsid w:val="3DE6BDBC"/>
    <w:rsid w:val="548F3BC3"/>
    <w:rsid w:val="5FE0FE32"/>
    <w:rsid w:val="617CCE93"/>
    <w:rsid w:val="63BB825E"/>
    <w:rsid w:val="6E201837"/>
    <w:rsid w:val="6F26D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4"/>
    <o:shapelayout v:ext="edit">
      <o:idmap v:ext="edit" data="2"/>
    </o:shapelayout>
  </w:shapeDefaults>
  <w:decimalSymbol w:val="."/>
  <w:listSeparator w:val=","/>
  <w14:docId w14:val="55EBFAD2"/>
  <w15:chartTrackingRefBased/>
  <w15:docId w15:val="{49D257CA-D615-4320-80E8-8FB8283C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link w:val="Heading1Char"/>
    <w:qFormat/>
    <w:pPr>
      <w:keepNext/>
      <w:numPr>
        <w:numId w:val="1"/>
      </w:numPr>
      <w:outlineLvl w:val="0"/>
    </w:pPr>
    <w:rPr>
      <w:b/>
      <w:kern w:val="28"/>
      <w:sz w:val="28"/>
    </w:rPr>
  </w:style>
  <w:style w:type="paragraph" w:styleId="Heading2">
    <w:name w:val="heading 2"/>
    <w:basedOn w:val="Normal"/>
    <w:next w:val="Normal"/>
    <w:link w:val="Heading2Char"/>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alientIssuesNumbered">
    <w:name w:val="Salient Issues Numbered"/>
    <w:basedOn w:val="Normal"/>
    <w:pPr>
      <w:widowControl w:val="0"/>
      <w:spacing w:after="200"/>
    </w:pPr>
    <w:rPr>
      <w:snapToGrid w:val="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odyText3">
    <w:name w:val="Body Text 3"/>
    <w:basedOn w:val="Normal"/>
    <w:pPr>
      <w:spacing w:after="0"/>
    </w:pPr>
    <w:rPr>
      <w:b/>
      <w:sz w:val="22"/>
    </w:rPr>
  </w:style>
  <w:style w:type="paragraph" w:styleId="BodyText2">
    <w:name w:val="Body Text 2"/>
    <w:basedOn w:val="Normal"/>
    <w:pPr>
      <w:spacing w:after="0"/>
    </w:pPr>
    <w:rPr>
      <w:b/>
      <w:color w:val="0000FF"/>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tabs>
        <w:tab w:val="left" w:pos="709"/>
      </w:tabs>
      <w:ind w:left="709" w:hanging="709"/>
    </w:pPr>
  </w:style>
  <w:style w:type="table" w:styleId="TableGrid">
    <w:name w:val="Table Grid"/>
    <w:basedOn w:val="TableNormal"/>
    <w:rsid w:val="00054C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E425A"/>
    <w:pPr>
      <w:spacing w:after="160" w:line="240" w:lineRule="exact"/>
    </w:pPr>
    <w:rPr>
      <w:rFonts w:ascii="Verdana" w:hAnsi="Verdana"/>
      <w:sz w:val="22"/>
    </w:rPr>
  </w:style>
  <w:style w:type="paragraph" w:styleId="z-TopofForm">
    <w:name w:val="HTML Top of Form"/>
    <w:basedOn w:val="Normal"/>
    <w:next w:val="Normal"/>
    <w:hidden/>
    <w:rsid w:val="00CD7C7C"/>
    <w:pPr>
      <w:pBdr>
        <w:bottom w:val="single" w:sz="6" w:space="1" w:color="auto"/>
      </w:pBdr>
      <w:spacing w:after="0"/>
      <w:jc w:val="center"/>
    </w:pPr>
    <w:rPr>
      <w:rFonts w:cs="Arial"/>
      <w:vanish/>
      <w:sz w:val="16"/>
      <w:szCs w:val="16"/>
      <w:lang w:eastAsia="en-GB"/>
    </w:rPr>
  </w:style>
  <w:style w:type="paragraph" w:styleId="z-BottomofForm">
    <w:name w:val="HTML Bottom of Form"/>
    <w:basedOn w:val="Normal"/>
    <w:next w:val="Normal"/>
    <w:hidden/>
    <w:rsid w:val="00CD7C7C"/>
    <w:pPr>
      <w:pBdr>
        <w:top w:val="single" w:sz="6" w:space="1" w:color="auto"/>
      </w:pBdr>
      <w:spacing w:after="0"/>
      <w:jc w:val="center"/>
    </w:pPr>
    <w:rPr>
      <w:rFonts w:cs="Arial"/>
      <w:vanish/>
      <w:sz w:val="16"/>
      <w:szCs w:val="16"/>
      <w:lang w:eastAsia="en-GB"/>
    </w:rPr>
  </w:style>
  <w:style w:type="paragraph" w:styleId="CommentSubject">
    <w:name w:val="annotation subject"/>
    <w:basedOn w:val="CommentText"/>
    <w:next w:val="CommentText"/>
    <w:semiHidden/>
    <w:rsid w:val="00D30A0E"/>
    <w:rPr>
      <w:b/>
      <w:bCs/>
    </w:rPr>
  </w:style>
  <w:style w:type="character" w:customStyle="1" w:styleId="CommentTextChar">
    <w:name w:val="Comment Text Char"/>
    <w:link w:val="CommentText"/>
    <w:uiPriority w:val="99"/>
    <w:semiHidden/>
    <w:rsid w:val="00416BE3"/>
    <w:rPr>
      <w:rFonts w:ascii="Arial" w:hAnsi="Arial"/>
      <w:lang w:eastAsia="en-US"/>
    </w:rPr>
  </w:style>
  <w:style w:type="paragraph" w:styleId="Revision">
    <w:name w:val="Revision"/>
    <w:hidden/>
    <w:uiPriority w:val="99"/>
    <w:semiHidden/>
    <w:rsid w:val="006F5767"/>
    <w:rPr>
      <w:rFonts w:ascii="Arial" w:hAnsi="Arial"/>
      <w:lang w:eastAsia="en-US"/>
    </w:rPr>
  </w:style>
  <w:style w:type="character" w:customStyle="1" w:styleId="normaltextrun">
    <w:name w:val="normaltextrun"/>
    <w:basedOn w:val="DefaultParagraphFont"/>
    <w:rsid w:val="006E3883"/>
  </w:style>
  <w:style w:type="character" w:customStyle="1" w:styleId="eop">
    <w:name w:val="eop"/>
    <w:basedOn w:val="DefaultParagraphFont"/>
    <w:rsid w:val="006E3883"/>
  </w:style>
  <w:style w:type="character" w:customStyle="1" w:styleId="ui-provider">
    <w:name w:val="ui-provider"/>
    <w:basedOn w:val="DefaultParagraphFont"/>
    <w:rsid w:val="00953D44"/>
  </w:style>
  <w:style w:type="character" w:customStyle="1" w:styleId="Heading1Char">
    <w:name w:val="Heading 1 Char"/>
    <w:basedOn w:val="DefaultParagraphFont"/>
    <w:link w:val="Heading1"/>
    <w:rsid w:val="002D3B9A"/>
    <w:rPr>
      <w:rFonts w:ascii="Arial" w:hAnsi="Arial"/>
      <w:b/>
      <w:kern w:val="28"/>
      <w:sz w:val="28"/>
      <w:lang w:eastAsia="en-US"/>
    </w:rPr>
  </w:style>
  <w:style w:type="character" w:customStyle="1" w:styleId="Heading2Char">
    <w:name w:val="Heading 2 Char"/>
    <w:basedOn w:val="DefaultParagraphFont"/>
    <w:link w:val="Heading2"/>
    <w:rsid w:val="002D3B9A"/>
    <w:rPr>
      <w:rFonts w:ascii="Arial" w:hAnsi="Arial"/>
      <w:b/>
      <w:i/>
      <w:sz w:val="24"/>
      <w:lang w:eastAsia="en-US"/>
    </w:rPr>
  </w:style>
  <w:style w:type="character" w:customStyle="1" w:styleId="Heading3Char">
    <w:name w:val="Heading 3 Char"/>
    <w:basedOn w:val="DefaultParagraphFont"/>
    <w:link w:val="Heading3"/>
    <w:rsid w:val="002D3B9A"/>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89794">
      <w:bodyDiv w:val="1"/>
      <w:marLeft w:val="0"/>
      <w:marRight w:val="0"/>
      <w:marTop w:val="0"/>
      <w:marBottom w:val="0"/>
      <w:divBdr>
        <w:top w:val="none" w:sz="0" w:space="0" w:color="auto"/>
        <w:left w:val="none" w:sz="0" w:space="0" w:color="auto"/>
        <w:bottom w:val="none" w:sz="0" w:space="0" w:color="auto"/>
        <w:right w:val="none" w:sz="0" w:space="0" w:color="auto"/>
      </w:divBdr>
    </w:div>
    <w:div w:id="346178051">
      <w:bodyDiv w:val="1"/>
      <w:marLeft w:val="0"/>
      <w:marRight w:val="0"/>
      <w:marTop w:val="0"/>
      <w:marBottom w:val="0"/>
      <w:divBdr>
        <w:top w:val="none" w:sz="0" w:space="0" w:color="auto"/>
        <w:left w:val="none" w:sz="0" w:space="0" w:color="auto"/>
        <w:bottom w:val="none" w:sz="0" w:space="0" w:color="auto"/>
        <w:right w:val="none" w:sz="0" w:space="0" w:color="auto"/>
      </w:divBdr>
    </w:div>
    <w:div w:id="424376120">
      <w:bodyDiv w:val="1"/>
      <w:marLeft w:val="0"/>
      <w:marRight w:val="0"/>
      <w:marTop w:val="0"/>
      <w:marBottom w:val="0"/>
      <w:divBdr>
        <w:top w:val="none" w:sz="0" w:space="0" w:color="auto"/>
        <w:left w:val="none" w:sz="0" w:space="0" w:color="auto"/>
        <w:bottom w:val="none" w:sz="0" w:space="0" w:color="auto"/>
        <w:right w:val="none" w:sz="0" w:space="0" w:color="auto"/>
      </w:divBdr>
    </w:div>
    <w:div w:id="689375126">
      <w:bodyDiv w:val="1"/>
      <w:marLeft w:val="0"/>
      <w:marRight w:val="0"/>
      <w:marTop w:val="0"/>
      <w:marBottom w:val="0"/>
      <w:divBdr>
        <w:top w:val="none" w:sz="0" w:space="0" w:color="auto"/>
        <w:left w:val="none" w:sz="0" w:space="0" w:color="auto"/>
        <w:bottom w:val="none" w:sz="0" w:space="0" w:color="auto"/>
        <w:right w:val="none" w:sz="0" w:space="0" w:color="auto"/>
      </w:divBdr>
    </w:div>
    <w:div w:id="1325352435">
      <w:bodyDiv w:val="1"/>
      <w:marLeft w:val="0"/>
      <w:marRight w:val="0"/>
      <w:marTop w:val="0"/>
      <w:marBottom w:val="0"/>
      <w:divBdr>
        <w:top w:val="none" w:sz="0" w:space="0" w:color="auto"/>
        <w:left w:val="none" w:sz="0" w:space="0" w:color="auto"/>
        <w:bottom w:val="none" w:sz="0" w:space="0" w:color="auto"/>
        <w:right w:val="none" w:sz="0" w:space="0" w:color="auto"/>
      </w:divBdr>
    </w:div>
    <w:div w:id="1333021549">
      <w:bodyDiv w:val="1"/>
      <w:marLeft w:val="0"/>
      <w:marRight w:val="0"/>
      <w:marTop w:val="0"/>
      <w:marBottom w:val="0"/>
      <w:divBdr>
        <w:top w:val="none" w:sz="0" w:space="0" w:color="auto"/>
        <w:left w:val="none" w:sz="0" w:space="0" w:color="auto"/>
        <w:bottom w:val="none" w:sz="0" w:space="0" w:color="auto"/>
        <w:right w:val="none" w:sz="0" w:space="0" w:color="auto"/>
      </w:divBdr>
    </w:div>
    <w:div w:id="1389261764">
      <w:bodyDiv w:val="1"/>
      <w:marLeft w:val="0"/>
      <w:marRight w:val="0"/>
      <w:marTop w:val="0"/>
      <w:marBottom w:val="0"/>
      <w:divBdr>
        <w:top w:val="none" w:sz="0" w:space="0" w:color="auto"/>
        <w:left w:val="none" w:sz="0" w:space="0" w:color="auto"/>
        <w:bottom w:val="none" w:sz="0" w:space="0" w:color="auto"/>
        <w:right w:val="none" w:sz="0" w:space="0" w:color="auto"/>
      </w:divBdr>
    </w:div>
    <w:div w:id="1810707661">
      <w:bodyDiv w:val="1"/>
      <w:marLeft w:val="0"/>
      <w:marRight w:val="0"/>
      <w:marTop w:val="0"/>
      <w:marBottom w:val="0"/>
      <w:divBdr>
        <w:top w:val="none" w:sz="0" w:space="0" w:color="auto"/>
        <w:left w:val="none" w:sz="0" w:space="0" w:color="auto"/>
        <w:bottom w:val="none" w:sz="0" w:space="0" w:color="auto"/>
        <w:right w:val="none" w:sz="0" w:space="0" w:color="auto"/>
      </w:divBdr>
    </w:div>
    <w:div w:id="196850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oleObject" Target="embeddings/Microsoft_Visio_2003-2010_Drawing1.vsd"/><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Visio_2003-2010_Drawing.vsd"/><Relationship Id="rId20" Type="http://schemas.openxmlformats.org/officeDocument/2006/relationships/oleObject" Target="embeddings/Microsoft_Visio_2003-2010_Drawing2.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oleObject" Target="embeddings/Microsoft_Visio_2003-2010_Drawing3.vsd"/><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Steve Baker (ESO)</DisplayName>
        <AccountId>409</AccountId>
        <AccountType/>
      </UserInfo>
      <UserInfo>
        <DisplayName>Rashpal Gata Aura (ESO)</DisplayName>
        <AccountId>113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FB633-F662-4BC5-9B18-CE34DFD46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0ED395-5BA2-4AEC-A9E6-97A9C11EA0A5}">
  <ds:schemaRefs>
    <ds:schemaRef ds:uri="http://schemas.microsoft.com/sharepoint/v3/contenttype/forms"/>
  </ds:schemaRefs>
</ds:datastoreItem>
</file>

<file path=customXml/itemProps3.xml><?xml version="1.0" encoding="utf-8"?>
<ds:datastoreItem xmlns:ds="http://schemas.openxmlformats.org/officeDocument/2006/customXml" ds:itemID="{4E46BB6A-B253-46B2-8522-068048AA3C40}">
  <ds:schemaRefs>
    <ds:schemaRef ds:uri="http://purl.org/dc/terms/"/>
    <ds:schemaRef ds:uri="cadce026-d35b-4a62-a2ee-1436bb44fb55"/>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97b6fe81-1556-4112-94ca-31043ca39b71"/>
    <ds:schemaRef ds:uri="3f6024f2-ec53-42bf-9fc5-b1e570b27390"/>
    <ds:schemaRef ds:uri="http://www.w3.org/XML/1998/namespace"/>
    <ds:schemaRef ds:uri="http://purl.org/dc/dcmitype/"/>
  </ds:schemaRefs>
</ds:datastoreItem>
</file>

<file path=customXml/itemProps4.xml><?xml version="1.0" encoding="utf-8"?>
<ds:datastoreItem xmlns:ds="http://schemas.openxmlformats.org/officeDocument/2006/customXml" ds:itemID="{27C90B26-A6F6-48D4-A787-9A53623F1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26</Pages>
  <Words>5918</Words>
  <Characters>36212</Characters>
  <Application>Microsoft Office Word</Application>
  <DocSecurity>2</DocSecurity>
  <Lines>301</Lines>
  <Paragraphs>84</Paragraphs>
  <ScaleCrop>false</ScaleCrop>
  <HeadingPairs>
    <vt:vector size="2" baseType="variant">
      <vt:variant>
        <vt:lpstr>Title</vt:lpstr>
      </vt:variant>
      <vt:variant>
        <vt:i4>1</vt:i4>
      </vt:variant>
    </vt:vector>
  </HeadingPairs>
  <TitlesOfParts>
    <vt:vector size="1" baseType="lpstr">
      <vt:lpstr>STCP11-2 Issue 009 Outage Data Exchange 04 March 2024</vt:lpstr>
    </vt:vector>
  </TitlesOfParts>
  <Company>NGC</Company>
  <LinksUpToDate>false</LinksUpToDate>
  <CharactersWithSpaces>42046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STCP11-2 Issue 009 Outage Data Exchange 04 March 2024</dc:title>
  <dc:subject/>
  <dc:creator>Peaceful</dc:creator>
  <cp:keywords/>
  <cp:lastModifiedBy>Deborah Spencer (NESO)</cp:lastModifiedBy>
  <cp:revision>39</cp:revision>
  <cp:lastPrinted>2024-12-13T10:13:00Z</cp:lastPrinted>
  <dcterms:created xsi:type="dcterms:W3CDTF">2024-12-13T09:18:00Z</dcterms:created>
  <dcterms:modified xsi:type="dcterms:W3CDTF">2025-01-21T09:05:00Z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3287900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